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7E6521" w14:textId="77777777" w:rsidR="005414BA" w:rsidRPr="00033E26" w:rsidRDefault="005414BA" w:rsidP="005414BA">
      <w:pPr>
        <w:jc w:val="center"/>
        <w:rPr>
          <w:lang w:val="en-GB"/>
        </w:rPr>
      </w:pPr>
    </w:p>
    <w:p w14:paraId="38FCACB5" w14:textId="77777777" w:rsidR="00F85A60" w:rsidRPr="00033E26" w:rsidRDefault="00F85A60" w:rsidP="009B2F9C">
      <w:pPr>
        <w:pStyle w:val="Ttulo"/>
        <w:jc w:val="center"/>
        <w:rPr>
          <w:rFonts w:hint="eastAsia"/>
          <w:lang w:val="en-GB"/>
        </w:rPr>
      </w:pPr>
    </w:p>
    <w:p w14:paraId="035D4CA6" w14:textId="77777777" w:rsidR="00F85A60" w:rsidRPr="00033E26" w:rsidRDefault="00F85A60" w:rsidP="009B2F9C">
      <w:pPr>
        <w:pStyle w:val="Ttulo"/>
        <w:jc w:val="center"/>
        <w:rPr>
          <w:rFonts w:hint="eastAsia"/>
          <w:lang w:val="en-GB"/>
        </w:rPr>
      </w:pPr>
    </w:p>
    <w:p w14:paraId="779B8212" w14:textId="77777777" w:rsidR="00F85A60" w:rsidRPr="00033E26" w:rsidRDefault="00F85A60" w:rsidP="009B2F9C">
      <w:pPr>
        <w:pStyle w:val="Ttulo"/>
        <w:jc w:val="center"/>
        <w:rPr>
          <w:rFonts w:hint="eastAsia"/>
          <w:lang w:val="en-GB"/>
        </w:rPr>
      </w:pPr>
    </w:p>
    <w:p w14:paraId="6050BA9F" w14:textId="17DDAEFD" w:rsidR="008061CD" w:rsidRPr="00033E26" w:rsidRDefault="003B2B6F" w:rsidP="008061CD">
      <w:pPr>
        <w:pStyle w:val="Ttulo"/>
        <w:jc w:val="center"/>
        <w:rPr>
          <w:rFonts w:hint="eastAsia"/>
          <w:lang w:val="en-GB"/>
        </w:rPr>
      </w:pPr>
      <w:r w:rsidRPr="00033E26">
        <w:rPr>
          <w:lang w:val="en-GB"/>
        </w:rPr>
        <w:t>NGI Sargasso</w:t>
      </w:r>
      <w:r w:rsidR="004B7AFF" w:rsidRPr="00033E26">
        <w:rPr>
          <w:lang w:val="en-GB"/>
        </w:rPr>
        <w:t xml:space="preserve"> </w:t>
      </w:r>
      <w:r w:rsidR="008061CD" w:rsidRPr="00033E26">
        <w:rPr>
          <w:lang w:val="en-GB"/>
        </w:rPr>
        <w:t xml:space="preserve">Open Call. </w:t>
      </w:r>
    </w:p>
    <w:p w14:paraId="685F3A19" w14:textId="46285D6C" w:rsidR="008061CD" w:rsidRPr="00033E26" w:rsidRDefault="0086026C" w:rsidP="008061CD">
      <w:pPr>
        <w:pStyle w:val="Ttulo"/>
        <w:jc w:val="center"/>
        <w:rPr>
          <w:rFonts w:hint="eastAsia"/>
          <w:lang w:val="en-GB"/>
        </w:rPr>
      </w:pPr>
      <w:r w:rsidRPr="00033E26">
        <w:rPr>
          <w:lang w:val="en-GB"/>
        </w:rPr>
        <w:t>4</w:t>
      </w:r>
      <w:r w:rsidRPr="00033E26">
        <w:rPr>
          <w:vertAlign w:val="superscript"/>
          <w:lang w:val="en-GB"/>
        </w:rPr>
        <w:t>th</w:t>
      </w:r>
      <w:r w:rsidR="008061CD" w:rsidRPr="00033E26">
        <w:rPr>
          <w:lang w:val="en-GB"/>
        </w:rPr>
        <w:t xml:space="preserve"> cut-off date</w:t>
      </w:r>
    </w:p>
    <w:p w14:paraId="1C7D2E45" w14:textId="77777777" w:rsidR="009B2F9C" w:rsidRPr="00033E26" w:rsidRDefault="009B2F9C" w:rsidP="009B2F9C">
      <w:pPr>
        <w:rPr>
          <w:lang w:val="en-GB"/>
        </w:rPr>
      </w:pPr>
    </w:p>
    <w:p w14:paraId="21C4F616" w14:textId="77777777" w:rsidR="00F85A60" w:rsidRPr="00033E26" w:rsidRDefault="00F85A60" w:rsidP="00F25FC4">
      <w:pPr>
        <w:jc w:val="both"/>
        <w:rPr>
          <w:lang w:val="en-GB"/>
        </w:rPr>
      </w:pPr>
    </w:p>
    <w:p w14:paraId="7A80112E" w14:textId="77777777" w:rsidR="006C43E8" w:rsidRPr="00033E26" w:rsidRDefault="006C43E8" w:rsidP="00F25FC4">
      <w:pPr>
        <w:jc w:val="both"/>
        <w:rPr>
          <w:lang w:val="en-GB"/>
        </w:rPr>
      </w:pPr>
    </w:p>
    <w:p w14:paraId="212C4DC9" w14:textId="77777777" w:rsidR="0086026C" w:rsidRPr="00033E26" w:rsidRDefault="0086026C" w:rsidP="00F25FC4">
      <w:pPr>
        <w:jc w:val="both"/>
        <w:rPr>
          <w:lang w:val="en-GB"/>
        </w:rPr>
      </w:pPr>
      <w:r w:rsidRPr="00033E26">
        <w:rPr>
          <w:lang w:val="en-GB"/>
        </w:rPr>
        <w:t>OPENING: 03 of June 2024</w:t>
      </w:r>
    </w:p>
    <w:p w14:paraId="3BB0E3C6" w14:textId="77777777" w:rsidR="0086026C" w:rsidRPr="00033E26" w:rsidRDefault="0086026C" w:rsidP="00F25FC4">
      <w:pPr>
        <w:jc w:val="both"/>
        <w:rPr>
          <w:lang w:val="en-GB"/>
        </w:rPr>
      </w:pPr>
      <w:r w:rsidRPr="00033E26">
        <w:rPr>
          <w:lang w:val="en-GB"/>
        </w:rPr>
        <w:t>CLOSING: 01 of August 2024 at 17:00 Brussels time / 10:00AM CST*</w:t>
      </w:r>
    </w:p>
    <w:p w14:paraId="0C1EEEE9" w14:textId="77777777" w:rsidR="0086026C" w:rsidRPr="00033E26" w:rsidRDefault="0086026C" w:rsidP="00F25FC4">
      <w:pPr>
        <w:jc w:val="both"/>
        <w:rPr>
          <w:lang w:val="en-GB"/>
        </w:rPr>
      </w:pPr>
    </w:p>
    <w:p w14:paraId="19C01B2B" w14:textId="77777777" w:rsidR="0086026C" w:rsidRPr="00033E26" w:rsidRDefault="0086026C" w:rsidP="00F25FC4">
      <w:pPr>
        <w:jc w:val="both"/>
        <w:rPr>
          <w:lang w:val="en-GB"/>
        </w:rPr>
      </w:pPr>
      <w:r w:rsidRPr="00033E26">
        <w:rPr>
          <w:lang w:val="en-GB"/>
        </w:rPr>
        <w:t xml:space="preserve">Project Website </w:t>
      </w:r>
      <w:hyperlink r:id="rId11" w:history="1">
        <w:r w:rsidRPr="00033E26">
          <w:rPr>
            <w:rStyle w:val="Hipervnculo"/>
            <w:lang w:val="en-GB"/>
          </w:rPr>
          <w:t>https://ngisargasso.eu</w:t>
        </w:r>
      </w:hyperlink>
      <w:r w:rsidRPr="00033E26">
        <w:rPr>
          <w:lang w:val="en-GB"/>
        </w:rPr>
        <w:t xml:space="preserve"> </w:t>
      </w:r>
    </w:p>
    <w:p w14:paraId="078A845C" w14:textId="6C1D40C6" w:rsidR="003C5A4C" w:rsidRPr="00033E26" w:rsidRDefault="0086026C" w:rsidP="00F25FC4">
      <w:pPr>
        <w:jc w:val="both"/>
        <w:rPr>
          <w:lang w:val="en-GB"/>
        </w:rPr>
      </w:pPr>
      <w:r w:rsidRPr="00033E26">
        <w:rPr>
          <w:lang w:val="en-GB"/>
        </w:rPr>
        <w:t xml:space="preserve">Open Call platform: </w:t>
      </w:r>
      <w:hyperlink r:id="rId12" w:history="1">
        <w:r w:rsidRPr="00033E26">
          <w:rPr>
            <w:rStyle w:val="Hipervnculo"/>
            <w:rFonts w:ascii="Open Sans" w:hAnsi="Open Sans" w:cs="Open Sans"/>
            <w:lang w:val="en-GB"/>
          </w:rPr>
          <w:t>cascadefunding.sploro.eu/application/new?program=ngi-sargasso-open-call-4</w:t>
        </w:r>
      </w:hyperlink>
      <w:r w:rsidRPr="00033E26">
        <w:rPr>
          <w:rFonts w:ascii="Open Sans" w:hAnsi="Open Sans" w:cs="Open Sans"/>
          <w:color w:val="009DA7" w:themeColor="accent1"/>
          <w:lang w:val="en-GB"/>
        </w:rPr>
        <w:t xml:space="preserve"> </w:t>
      </w:r>
      <w:r w:rsidR="004E4886" w:rsidRPr="00033E26">
        <w:rPr>
          <w:lang w:val="en-GB"/>
        </w:rPr>
        <w:br w:type="page"/>
      </w:r>
    </w:p>
    <w:p w14:paraId="514F73F6" w14:textId="606DEB3E" w:rsidR="00AD3CAB" w:rsidRPr="00033E26" w:rsidRDefault="00BB474E" w:rsidP="00F25FC4">
      <w:pPr>
        <w:pStyle w:val="Ttulo1"/>
        <w:jc w:val="both"/>
        <w:rPr>
          <w:rFonts w:hint="eastAsia"/>
          <w:lang w:val="en-GB"/>
        </w:rPr>
      </w:pPr>
      <w:bookmarkStart w:id="0" w:name="_40es09o5fz6f" w:colFirst="0" w:colLast="0"/>
      <w:bookmarkStart w:id="1" w:name="_Toc133931130"/>
      <w:bookmarkEnd w:id="0"/>
      <w:r w:rsidRPr="00033E26">
        <w:rPr>
          <w:lang w:val="en-GB"/>
        </w:rPr>
        <w:lastRenderedPageBreak/>
        <w:t>Project Acronym</w:t>
      </w:r>
      <w:bookmarkEnd w:id="1"/>
    </w:p>
    <w:p w14:paraId="6D27DA02" w14:textId="25528E78" w:rsidR="00BB474E" w:rsidRPr="00033E26" w:rsidRDefault="003B2B6F" w:rsidP="00F25FC4">
      <w:pPr>
        <w:jc w:val="both"/>
        <w:rPr>
          <w:lang w:val="en-GB"/>
        </w:rPr>
      </w:pPr>
      <w:r w:rsidRPr="00033E26">
        <w:rPr>
          <w:lang w:val="en-GB"/>
        </w:rPr>
        <w:t xml:space="preserve">NGI Sargasso </w:t>
      </w:r>
    </w:p>
    <w:p w14:paraId="0838D575" w14:textId="77777777" w:rsidR="00480FB5" w:rsidRPr="00033E26" w:rsidRDefault="00480FB5" w:rsidP="00F25FC4">
      <w:pPr>
        <w:pStyle w:val="Ttulo1"/>
        <w:jc w:val="both"/>
        <w:rPr>
          <w:rFonts w:eastAsia="Times New Roman"/>
          <w:bdr w:val="none" w:sz="0" w:space="0" w:color="auto" w:frame="1"/>
          <w:lang w:val="en-GB"/>
        </w:rPr>
      </w:pPr>
      <w:bookmarkStart w:id="2" w:name="_Toc133931131"/>
      <w:r w:rsidRPr="00033E26">
        <w:rPr>
          <w:rFonts w:eastAsia="Times New Roman"/>
          <w:bdr w:val="none" w:sz="0" w:space="0" w:color="auto" w:frame="1"/>
          <w:lang w:val="en-GB"/>
        </w:rPr>
        <w:t>Full name of the EU funded project</w:t>
      </w:r>
      <w:bookmarkEnd w:id="2"/>
    </w:p>
    <w:p w14:paraId="07619365" w14:textId="27EBE5A0" w:rsidR="00480FB5" w:rsidRPr="00033E26" w:rsidRDefault="00F93949" w:rsidP="00F25FC4">
      <w:pPr>
        <w:jc w:val="both"/>
        <w:rPr>
          <w:rFonts w:eastAsia="Times New Roman" w:cstheme="minorHAnsi"/>
          <w:bdr w:val="none" w:sz="0" w:space="0" w:color="auto" w:frame="1"/>
          <w:lang w:val="en-GB"/>
        </w:rPr>
      </w:pPr>
      <w:r w:rsidRPr="00033E26">
        <w:rPr>
          <w:rFonts w:eastAsia="Times New Roman" w:cstheme="minorHAnsi"/>
          <w:bdr w:val="none" w:sz="0" w:space="0" w:color="auto" w:frame="1"/>
          <w:lang w:val="en-GB"/>
        </w:rPr>
        <w:t>Unique collaborative ecosystem and programme for promoting the transatlantic cooperation in NGI technologies</w:t>
      </w:r>
      <w:r w:rsidR="00480FB5" w:rsidRPr="00033E26">
        <w:rPr>
          <w:rFonts w:eastAsia="Times New Roman" w:cstheme="minorHAnsi"/>
          <w:bdr w:val="none" w:sz="0" w:space="0" w:color="auto" w:frame="1"/>
          <w:lang w:val="en-GB"/>
        </w:rPr>
        <w:t>.</w:t>
      </w:r>
    </w:p>
    <w:p w14:paraId="156E2AF2" w14:textId="77777777" w:rsidR="00480FB5" w:rsidRPr="00033E26" w:rsidRDefault="00480FB5" w:rsidP="00F25FC4">
      <w:pPr>
        <w:pStyle w:val="Ttulo1"/>
        <w:jc w:val="both"/>
        <w:rPr>
          <w:rFonts w:eastAsia="Times New Roman"/>
          <w:bdr w:val="none" w:sz="0" w:space="0" w:color="auto" w:frame="1"/>
          <w:lang w:val="en-GB"/>
        </w:rPr>
      </w:pPr>
      <w:bookmarkStart w:id="3" w:name="_Toc133931132"/>
      <w:r w:rsidRPr="00033E26">
        <w:rPr>
          <w:rFonts w:eastAsia="Times New Roman"/>
          <w:bdr w:val="none" w:sz="0" w:space="0" w:color="auto" w:frame="1"/>
          <w:lang w:val="en-GB"/>
        </w:rPr>
        <w:t>Grant agreement number</w:t>
      </w:r>
      <w:bookmarkEnd w:id="3"/>
    </w:p>
    <w:p w14:paraId="3E724A8C" w14:textId="7A9282A1" w:rsidR="00480FB5" w:rsidRPr="00033E26" w:rsidRDefault="00E62D67" w:rsidP="00F25FC4">
      <w:pPr>
        <w:spacing w:after="0" w:line="240" w:lineRule="auto"/>
        <w:jc w:val="both"/>
        <w:rPr>
          <w:rFonts w:eastAsia="Times New Roman" w:cstheme="minorHAnsi"/>
          <w:bdr w:val="none" w:sz="0" w:space="0" w:color="auto" w:frame="1"/>
          <w:lang w:val="en-GB"/>
        </w:rPr>
      </w:pPr>
      <w:r w:rsidRPr="00033E26">
        <w:rPr>
          <w:rFonts w:eastAsia="Times New Roman" w:cstheme="minorHAnsi"/>
          <w:bdr w:val="none" w:sz="0" w:space="0" w:color="auto" w:frame="1"/>
          <w:lang w:val="en-GB"/>
        </w:rPr>
        <w:t>101092887</w:t>
      </w:r>
    </w:p>
    <w:p w14:paraId="27E4C9E6" w14:textId="77777777" w:rsidR="00C5536D" w:rsidRPr="00033E26" w:rsidRDefault="00C5536D" w:rsidP="00F25FC4">
      <w:pPr>
        <w:pStyle w:val="Ttulo1"/>
        <w:jc w:val="both"/>
        <w:rPr>
          <w:rFonts w:eastAsia="Times New Roman"/>
          <w:bdr w:val="none" w:sz="0" w:space="0" w:color="auto" w:frame="1"/>
          <w:lang w:val="en-GB"/>
        </w:rPr>
      </w:pPr>
      <w:r w:rsidRPr="00033E26">
        <w:rPr>
          <w:rFonts w:eastAsia="Times New Roman"/>
          <w:bdr w:val="none" w:sz="0" w:space="0" w:color="auto" w:frame="1"/>
          <w:lang w:val="en-GB"/>
        </w:rPr>
        <w:t>Topic</w:t>
      </w:r>
    </w:p>
    <w:p w14:paraId="09C5E402" w14:textId="77777777" w:rsidR="001D6BB5" w:rsidRPr="00033E26" w:rsidRDefault="001D6BB5" w:rsidP="00F25FC4">
      <w:pPr>
        <w:spacing w:after="0" w:line="240" w:lineRule="auto"/>
        <w:jc w:val="both"/>
        <w:rPr>
          <w:rFonts w:eastAsia="Times New Roman" w:cstheme="minorHAnsi"/>
          <w:bdr w:val="none" w:sz="0" w:space="0" w:color="auto" w:frame="1"/>
          <w:lang w:val="en-GB"/>
        </w:rPr>
      </w:pPr>
      <w:bookmarkStart w:id="4" w:name="_Toc133931134"/>
      <w:r w:rsidRPr="00033E26">
        <w:rPr>
          <w:rFonts w:eastAsia="Times New Roman" w:cstheme="minorHAnsi"/>
          <w:bdr w:val="none" w:sz="0" w:space="0" w:color="auto" w:frame="1"/>
          <w:lang w:val="en-GB"/>
        </w:rPr>
        <w:t>Topic: HORIZON-CL4-2022-HUMAN-01-07</w:t>
      </w:r>
    </w:p>
    <w:p w14:paraId="38B26029" w14:textId="28316394" w:rsidR="00480FB5" w:rsidRPr="00033E26" w:rsidRDefault="00480FB5" w:rsidP="00F25FC4">
      <w:pPr>
        <w:pStyle w:val="Ttulo1"/>
        <w:jc w:val="both"/>
        <w:rPr>
          <w:rFonts w:eastAsia="Times New Roman"/>
          <w:bdr w:val="none" w:sz="0" w:space="0" w:color="auto" w:frame="1"/>
          <w:lang w:val="en-GB"/>
        </w:rPr>
      </w:pPr>
      <w:r w:rsidRPr="00033E26">
        <w:rPr>
          <w:rFonts w:eastAsia="Times New Roman"/>
          <w:bdr w:val="none" w:sz="0" w:space="0" w:color="auto" w:frame="1"/>
          <w:lang w:val="en-GB"/>
        </w:rPr>
        <w:t>Programme</w:t>
      </w:r>
      <w:bookmarkEnd w:id="4"/>
    </w:p>
    <w:p w14:paraId="2E1FC662" w14:textId="77777777" w:rsidR="00480FB5" w:rsidRPr="00033E26" w:rsidRDefault="00480FB5" w:rsidP="00F25FC4">
      <w:pPr>
        <w:spacing w:after="0" w:line="240" w:lineRule="auto"/>
        <w:jc w:val="both"/>
        <w:rPr>
          <w:rFonts w:eastAsia="Times New Roman" w:cstheme="minorHAnsi"/>
          <w:bdr w:val="none" w:sz="0" w:space="0" w:color="auto" w:frame="1"/>
          <w:lang w:val="en-GB"/>
        </w:rPr>
      </w:pPr>
      <w:r w:rsidRPr="00033E26">
        <w:rPr>
          <w:rFonts w:eastAsia="Times New Roman" w:cstheme="minorHAnsi"/>
          <w:bdr w:val="none" w:sz="0" w:space="0" w:color="auto" w:frame="1"/>
          <w:lang w:val="en-GB"/>
        </w:rPr>
        <w:t>Horizon Europe (HORIZON)</w:t>
      </w:r>
    </w:p>
    <w:p w14:paraId="6D143923" w14:textId="26D3640F" w:rsidR="00480FB5" w:rsidRPr="00033E26" w:rsidRDefault="00480FB5" w:rsidP="00F25FC4">
      <w:pPr>
        <w:pStyle w:val="Ttulo1"/>
        <w:jc w:val="both"/>
        <w:rPr>
          <w:rStyle w:val="ux-u-font-light"/>
          <w:rFonts w:hint="eastAsia"/>
          <w:lang w:val="en-GB"/>
        </w:rPr>
      </w:pPr>
      <w:bookmarkStart w:id="5" w:name="_Toc133931136"/>
      <w:r w:rsidRPr="00033E26">
        <w:rPr>
          <w:rStyle w:val="ux-u-font-light"/>
          <w:lang w:val="en-GB"/>
        </w:rPr>
        <w:t>Call title</w:t>
      </w:r>
      <w:bookmarkEnd w:id="5"/>
    </w:p>
    <w:p w14:paraId="78EFAEF6" w14:textId="65AFE9B3" w:rsidR="00FE0540" w:rsidRPr="00033E26" w:rsidRDefault="001D6BB5" w:rsidP="00F25FC4">
      <w:pPr>
        <w:jc w:val="both"/>
        <w:rPr>
          <w:lang w:val="en-GB"/>
        </w:rPr>
      </w:pPr>
      <w:r w:rsidRPr="00033E26">
        <w:rPr>
          <w:lang w:val="en-GB"/>
        </w:rPr>
        <w:t xml:space="preserve">NGI Sargasso </w:t>
      </w:r>
      <w:r w:rsidR="0086026C" w:rsidRPr="00033E26">
        <w:rPr>
          <w:lang w:val="en-GB"/>
        </w:rPr>
        <w:t>4</w:t>
      </w:r>
      <w:r w:rsidR="0086026C" w:rsidRPr="00033E26">
        <w:rPr>
          <w:vertAlign w:val="superscript"/>
          <w:lang w:val="en-GB"/>
        </w:rPr>
        <w:t>th</w:t>
      </w:r>
      <w:r w:rsidRPr="00033E26">
        <w:rPr>
          <w:lang w:val="en-GB"/>
        </w:rPr>
        <w:t xml:space="preserve"> Open Call</w:t>
      </w:r>
    </w:p>
    <w:p w14:paraId="0D20B385" w14:textId="77777777" w:rsidR="00480FB5" w:rsidRPr="00033E26" w:rsidRDefault="00480FB5" w:rsidP="00F25FC4">
      <w:pPr>
        <w:pStyle w:val="Ttulo1"/>
        <w:jc w:val="both"/>
        <w:rPr>
          <w:rStyle w:val="ux-form-grouprequired-indicator"/>
          <w:rFonts w:hint="eastAsia"/>
          <w:lang w:val="en-GB"/>
        </w:rPr>
      </w:pPr>
      <w:bookmarkStart w:id="6" w:name="_Toc133931137"/>
      <w:r w:rsidRPr="00033E26">
        <w:rPr>
          <w:rStyle w:val="ux-u-font-light"/>
          <w:lang w:val="en-GB"/>
        </w:rPr>
        <w:t>Opening date</w:t>
      </w:r>
      <w:bookmarkEnd w:id="6"/>
    </w:p>
    <w:p w14:paraId="7E3CD061" w14:textId="2A44F45C" w:rsidR="00480FB5" w:rsidRPr="00033E26" w:rsidRDefault="0086026C" w:rsidP="00F25FC4">
      <w:pPr>
        <w:spacing w:after="0" w:line="240" w:lineRule="auto"/>
        <w:jc w:val="both"/>
        <w:rPr>
          <w:rFonts w:eastAsia="Times New Roman"/>
          <w:lang w:val="en-GB"/>
        </w:rPr>
      </w:pPr>
      <w:r w:rsidRPr="00033E26">
        <w:rPr>
          <w:rFonts w:eastAsia="Times New Roman" w:cstheme="minorHAnsi"/>
          <w:bdr w:val="none" w:sz="0" w:space="0" w:color="auto" w:frame="1"/>
          <w:lang w:val="en-GB"/>
        </w:rPr>
        <w:t>03.06.2024</w:t>
      </w:r>
    </w:p>
    <w:p w14:paraId="1266ADE3" w14:textId="77777777" w:rsidR="00480FB5" w:rsidRPr="00033E26" w:rsidRDefault="00480FB5" w:rsidP="00F25FC4">
      <w:pPr>
        <w:pStyle w:val="Ttulo1"/>
        <w:jc w:val="both"/>
        <w:rPr>
          <w:rStyle w:val="ux-u-font-light"/>
          <w:rFonts w:hint="eastAsia"/>
          <w:lang w:val="en-GB"/>
        </w:rPr>
      </w:pPr>
      <w:bookmarkStart w:id="7" w:name="_Toc133931138"/>
      <w:r w:rsidRPr="00033E26">
        <w:rPr>
          <w:rStyle w:val="ux-u-font-light"/>
          <w:lang w:val="en-GB"/>
        </w:rPr>
        <w:t>Deadline model</w:t>
      </w:r>
      <w:bookmarkEnd w:id="7"/>
    </w:p>
    <w:p w14:paraId="201193BC" w14:textId="53E42786" w:rsidR="00480FB5" w:rsidRPr="00033E26" w:rsidRDefault="00480FB5" w:rsidP="00F25FC4">
      <w:pPr>
        <w:spacing w:after="0" w:line="240" w:lineRule="auto"/>
        <w:jc w:val="both"/>
        <w:rPr>
          <w:rFonts w:eastAsia="Times New Roman" w:cstheme="minorHAnsi"/>
          <w:bdr w:val="none" w:sz="0" w:space="0" w:color="auto" w:frame="1"/>
          <w:lang w:val="en-GB"/>
        </w:rPr>
      </w:pPr>
      <w:r w:rsidRPr="00033E26">
        <w:rPr>
          <w:rFonts w:eastAsia="Times New Roman" w:cstheme="minorHAnsi"/>
          <w:bdr w:val="none" w:sz="0" w:space="0" w:color="auto" w:frame="1"/>
          <w:lang w:val="en-GB"/>
        </w:rPr>
        <w:t>single-stage</w:t>
      </w:r>
    </w:p>
    <w:p w14:paraId="756E73C9" w14:textId="63E38C62" w:rsidR="00480FB5" w:rsidRPr="00033E26" w:rsidRDefault="00480FB5" w:rsidP="00F25FC4">
      <w:pPr>
        <w:pStyle w:val="Ttulo1"/>
        <w:jc w:val="both"/>
        <w:rPr>
          <w:rStyle w:val="ux-u-font-light"/>
          <w:rFonts w:hint="eastAsia"/>
          <w:lang w:val="en-GB"/>
        </w:rPr>
      </w:pPr>
      <w:bookmarkStart w:id="8" w:name="_Toc133931139"/>
      <w:r w:rsidRPr="00033E26">
        <w:rPr>
          <w:rStyle w:val="ux-u-font-light"/>
          <w:lang w:val="en-GB"/>
        </w:rPr>
        <w:t>Call deadline</w:t>
      </w:r>
      <w:bookmarkEnd w:id="8"/>
    </w:p>
    <w:p w14:paraId="474F9A9F" w14:textId="695A7EEA" w:rsidR="00C5536D" w:rsidRPr="00033E26" w:rsidRDefault="0086026C" w:rsidP="00F25FC4">
      <w:pPr>
        <w:spacing w:after="0" w:line="240" w:lineRule="auto"/>
        <w:jc w:val="both"/>
        <w:rPr>
          <w:rStyle w:val="normaltextrun"/>
          <w:rFonts w:eastAsia="Times New Roman" w:cstheme="minorHAnsi"/>
          <w:bdr w:val="none" w:sz="0" w:space="0" w:color="auto" w:frame="1"/>
          <w:lang w:val="en-GB"/>
        </w:rPr>
      </w:pPr>
      <w:r w:rsidRPr="00033E26">
        <w:rPr>
          <w:rFonts w:eastAsia="Times New Roman" w:cstheme="minorHAnsi"/>
          <w:bdr w:val="none" w:sz="0" w:space="0" w:color="auto" w:frame="1"/>
          <w:lang w:val="en-GB"/>
        </w:rPr>
        <w:t>01.08</w:t>
      </w:r>
      <w:r w:rsidR="001D6BB5" w:rsidRPr="00033E26">
        <w:rPr>
          <w:rFonts w:eastAsia="Times New Roman" w:cstheme="minorHAnsi"/>
          <w:bdr w:val="none" w:sz="0" w:space="0" w:color="auto" w:frame="1"/>
          <w:lang w:val="en-GB"/>
        </w:rPr>
        <w:t>.2024</w:t>
      </w:r>
      <w:r w:rsidR="00C90855" w:rsidRPr="00033E26">
        <w:rPr>
          <w:rFonts w:eastAsia="Times New Roman" w:cstheme="minorHAnsi"/>
          <w:bdr w:val="none" w:sz="0" w:space="0" w:color="auto" w:frame="1"/>
          <w:lang w:val="en-GB"/>
        </w:rPr>
        <w:t xml:space="preserve"> – 17:00 Brussels time</w:t>
      </w:r>
    </w:p>
    <w:p w14:paraId="5E25BB03" w14:textId="29CD5DB0" w:rsidR="00C5536D" w:rsidRPr="00033E26" w:rsidRDefault="00C5536D" w:rsidP="00F25FC4">
      <w:pPr>
        <w:pStyle w:val="Ttulo1"/>
        <w:jc w:val="both"/>
        <w:rPr>
          <w:rStyle w:val="ux-u-font-light"/>
          <w:rFonts w:hint="eastAsia"/>
          <w:lang w:val="en-GB"/>
        </w:rPr>
      </w:pPr>
      <w:r w:rsidRPr="00033E26">
        <w:rPr>
          <w:rStyle w:val="ux-u-font-light"/>
          <w:lang w:val="en-GB"/>
        </w:rPr>
        <w:t>Expected duration of participation</w:t>
      </w:r>
    </w:p>
    <w:p w14:paraId="1AB3C167" w14:textId="13ADB126" w:rsidR="00C5536D" w:rsidRPr="00033E26" w:rsidRDefault="00C90855" w:rsidP="00F25FC4">
      <w:pPr>
        <w:spacing w:after="0" w:line="240" w:lineRule="auto"/>
        <w:jc w:val="both"/>
        <w:rPr>
          <w:rFonts w:eastAsia="Times New Roman"/>
          <w:lang w:val="en-GB"/>
        </w:rPr>
      </w:pPr>
      <w:r w:rsidRPr="00033E26">
        <w:rPr>
          <w:rFonts w:eastAsia="Times New Roman" w:cstheme="minorHAnsi"/>
          <w:bdr w:val="none" w:sz="0" w:space="0" w:color="auto" w:frame="1"/>
          <w:lang w:val="en-GB"/>
        </w:rPr>
        <w:t xml:space="preserve">3-months. 6-months and </w:t>
      </w:r>
      <w:r w:rsidR="00C5536D" w:rsidRPr="00033E26">
        <w:rPr>
          <w:rFonts w:eastAsia="Times New Roman" w:cstheme="minorHAnsi"/>
          <w:bdr w:val="none" w:sz="0" w:space="0" w:color="auto" w:frame="1"/>
          <w:lang w:val="en-GB"/>
        </w:rPr>
        <w:t>9-months</w:t>
      </w:r>
    </w:p>
    <w:p w14:paraId="2C085A33" w14:textId="77777777" w:rsidR="00480FB5" w:rsidRPr="00033E26" w:rsidRDefault="00480FB5" w:rsidP="00F25FC4">
      <w:pPr>
        <w:pStyle w:val="Ttulo1"/>
        <w:jc w:val="both"/>
        <w:rPr>
          <w:rStyle w:val="ux-form-grouprequired-indicator"/>
          <w:rFonts w:hint="eastAsia"/>
          <w:lang w:val="en-GB"/>
        </w:rPr>
      </w:pPr>
      <w:bookmarkStart w:id="9" w:name="_Toc133931140"/>
      <w:r w:rsidRPr="00033E26">
        <w:rPr>
          <w:rStyle w:val="ux-u-font-light"/>
          <w:lang w:val="en-GB"/>
        </w:rPr>
        <w:t>Total funding available</w:t>
      </w:r>
      <w:bookmarkEnd w:id="9"/>
    </w:p>
    <w:p w14:paraId="7A45C980" w14:textId="7DE71C6F" w:rsidR="00480FB5" w:rsidRPr="00033E26" w:rsidRDefault="0086026C" w:rsidP="00F25FC4">
      <w:pPr>
        <w:spacing w:after="0" w:line="240" w:lineRule="auto"/>
        <w:jc w:val="both"/>
        <w:rPr>
          <w:rStyle w:val="normaltextrun"/>
          <w:rFonts w:ascii="Montserrat" w:hAnsi="Montserrat"/>
          <w:color w:val="000000"/>
          <w:lang w:val="en-GB"/>
        </w:rPr>
      </w:pPr>
      <w:r w:rsidRPr="00033E26">
        <w:rPr>
          <w:rStyle w:val="normaltextrun"/>
          <w:rFonts w:ascii="Montserrat" w:hAnsi="Montserrat"/>
          <w:color w:val="000000"/>
          <w:lang w:val="en-GB"/>
        </w:rPr>
        <w:t>1.050</w:t>
      </w:r>
      <w:r w:rsidR="004B7AFF" w:rsidRPr="00033E26">
        <w:rPr>
          <w:rStyle w:val="normaltextrun"/>
          <w:rFonts w:ascii="Montserrat" w:hAnsi="Montserrat"/>
          <w:color w:val="000000"/>
          <w:lang w:val="en-GB"/>
        </w:rPr>
        <w:t>.000</w:t>
      </w:r>
      <w:r w:rsidR="00480FB5" w:rsidRPr="00033E26">
        <w:rPr>
          <w:rStyle w:val="normaltextrun"/>
          <w:rFonts w:ascii="Montserrat" w:hAnsi="Montserrat"/>
          <w:color w:val="000000"/>
          <w:lang w:val="en-GB"/>
        </w:rPr>
        <w:t>€</w:t>
      </w:r>
    </w:p>
    <w:p w14:paraId="6D1A6B57" w14:textId="77777777" w:rsidR="000E23A2" w:rsidRPr="00033E26" w:rsidRDefault="000E23A2" w:rsidP="00F25FC4">
      <w:pPr>
        <w:jc w:val="both"/>
        <w:rPr>
          <w:rStyle w:val="ux-u-font-light"/>
          <w:lang w:val="en-GB"/>
        </w:rPr>
      </w:pPr>
      <w:bookmarkStart w:id="10" w:name="_Toc133931141"/>
    </w:p>
    <w:p w14:paraId="09A706D9" w14:textId="77777777" w:rsidR="000E23A2" w:rsidRPr="00033E26" w:rsidRDefault="000E23A2" w:rsidP="00F25FC4">
      <w:pPr>
        <w:jc w:val="both"/>
        <w:rPr>
          <w:rStyle w:val="ux-u-font-light"/>
          <w:lang w:val="en-GB"/>
        </w:rPr>
      </w:pPr>
      <w:r w:rsidRPr="00033E26">
        <w:rPr>
          <w:rStyle w:val="ux-u-font-light"/>
          <w:lang w:val="en-GB"/>
        </w:rPr>
        <w:br w:type="page"/>
      </w:r>
    </w:p>
    <w:p w14:paraId="631EAFF6" w14:textId="40DE21F7" w:rsidR="00B14BA7" w:rsidRPr="00033E26" w:rsidRDefault="00480FB5" w:rsidP="00F25FC4">
      <w:pPr>
        <w:pStyle w:val="Ttulo1"/>
        <w:jc w:val="both"/>
        <w:rPr>
          <w:rStyle w:val="Hipervnculo"/>
          <w:rFonts w:hint="eastAsia"/>
          <w:color w:val="00757D" w:themeColor="accent1" w:themeShade="BF"/>
          <w:u w:val="none"/>
          <w:lang w:val="en-GB"/>
        </w:rPr>
      </w:pPr>
      <w:r w:rsidRPr="00033E26">
        <w:rPr>
          <w:rStyle w:val="ux-u-font-light"/>
          <w:lang w:val="en-GB"/>
        </w:rPr>
        <w:lastRenderedPageBreak/>
        <w:t>Submission &amp; evaluation process</w:t>
      </w:r>
      <w:bookmarkEnd w:id="10"/>
    </w:p>
    <w:p w14:paraId="2CFB5134" w14:textId="1C42684F"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 xml:space="preserve">NGI Sargasso </w:t>
      </w:r>
      <w:r w:rsidR="0086026C" w:rsidRPr="00033E26">
        <w:rPr>
          <w:rFonts w:asciiTheme="minorHAnsi" w:eastAsiaTheme="minorEastAsia" w:hAnsiTheme="minorHAnsi" w:cstheme="minorBidi"/>
          <w:sz w:val="20"/>
          <w:szCs w:val="20"/>
          <w:lang w:val="en-GB"/>
        </w:rPr>
        <w:t>4th</w:t>
      </w:r>
      <w:r w:rsidRPr="00033E26">
        <w:rPr>
          <w:rFonts w:asciiTheme="minorHAnsi" w:eastAsiaTheme="minorEastAsia" w:hAnsiTheme="minorHAnsi" w:cstheme="minorBidi"/>
          <w:sz w:val="20"/>
          <w:szCs w:val="20"/>
          <w:lang w:val="en-GB"/>
        </w:rPr>
        <w:t xml:space="preserve"> Open Call will support projects lead by Member States and Associated Countries in the field of Next Generation Internet that count with an effective collaboration with US and/or Canadian institutions. </w:t>
      </w:r>
    </w:p>
    <w:p w14:paraId="4066F33C" w14:textId="0E23D0F2"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Funding will be distributed only to the entities from</w:t>
      </w:r>
      <w:r w:rsidR="00556CC8">
        <w:rPr>
          <w:rFonts w:asciiTheme="minorHAnsi" w:eastAsiaTheme="minorEastAsia" w:hAnsiTheme="minorHAnsi" w:cstheme="minorBidi"/>
          <w:sz w:val="20"/>
          <w:szCs w:val="20"/>
          <w:lang w:val="en-GB"/>
        </w:rPr>
        <w:t xml:space="preserve"> eligible</w:t>
      </w:r>
      <w:r w:rsidRPr="00033E26">
        <w:rPr>
          <w:rFonts w:asciiTheme="minorHAnsi" w:eastAsiaTheme="minorEastAsia" w:hAnsiTheme="minorHAnsi" w:cstheme="minorBidi"/>
          <w:sz w:val="20"/>
          <w:szCs w:val="20"/>
          <w:lang w:val="en-GB"/>
        </w:rPr>
        <w:t xml:space="preserve"> Member States and Associated Countries, although an effective collaboration is required.</w:t>
      </w:r>
    </w:p>
    <w:p w14:paraId="488E193E" w14:textId="77777777"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p>
    <w:p w14:paraId="6ACA066D" w14:textId="77777777" w:rsidR="00033E26" w:rsidRPr="00033E26" w:rsidRDefault="00B14BA7" w:rsidP="00033E26">
      <w:pPr>
        <w:pStyle w:val="NormalWeb"/>
        <w:shd w:val="clear" w:color="auto" w:fill="FFFFFF"/>
        <w:spacing w:before="0" w:beforeAutospacing="0" w:after="0" w:afterAutospacing="0"/>
        <w:jc w:val="both"/>
        <w:rPr>
          <w:rFonts w:asciiTheme="minorHAnsi" w:eastAsiaTheme="minorEastAsia" w:hAnsiTheme="minorHAnsi" w:cstheme="minorBidi"/>
          <w:b/>
          <w:bCs/>
          <w:sz w:val="20"/>
          <w:szCs w:val="20"/>
          <w:lang w:val="en-GB"/>
        </w:rPr>
      </w:pPr>
      <w:r w:rsidRPr="00033E26">
        <w:rPr>
          <w:rFonts w:asciiTheme="minorHAnsi" w:eastAsiaTheme="minorEastAsia" w:hAnsiTheme="minorHAnsi" w:cstheme="minorBidi"/>
          <w:b/>
          <w:bCs/>
          <w:sz w:val="20"/>
          <w:szCs w:val="20"/>
          <w:lang w:val="en-GB"/>
        </w:rPr>
        <w:t>Submission &amp; evaluation process</w:t>
      </w:r>
    </w:p>
    <w:p w14:paraId="021A21D5" w14:textId="1DEEBCB4" w:rsidR="00931287" w:rsidRPr="00033E26" w:rsidRDefault="00B14BA7" w:rsidP="00033E26">
      <w:pPr>
        <w:pStyle w:val="NormalWeb"/>
        <w:shd w:val="clear" w:color="auto" w:fill="FFFFFF"/>
        <w:spacing w:before="0" w:beforeAutospacing="0" w:after="0" w:afterAutospacing="0"/>
        <w:jc w:val="both"/>
        <w:rPr>
          <w:rStyle w:val="normaltextrun"/>
          <w:rFonts w:asciiTheme="minorHAnsi" w:eastAsiaTheme="minorEastAsia" w:hAnsiTheme="minorHAnsi" w:cstheme="minorBidi"/>
          <w:b/>
          <w:bCs/>
          <w:sz w:val="20"/>
          <w:szCs w:val="20"/>
          <w:lang w:val="en-GB"/>
        </w:rPr>
      </w:pPr>
      <w:r w:rsidRPr="00033E26">
        <w:rPr>
          <w:rFonts w:asciiTheme="minorHAnsi" w:eastAsiaTheme="minorEastAsia" w:hAnsiTheme="minorHAnsi" w:cstheme="minorBidi"/>
          <w:sz w:val="20"/>
          <w:szCs w:val="20"/>
          <w:lang w:val="en-GB"/>
        </w:rPr>
        <w:t xml:space="preserve">Submissions will be done exclusively via online platform: </w:t>
      </w:r>
      <w:hyperlink r:id="rId13" w:history="1">
        <w:r w:rsidR="00EA5907" w:rsidRPr="00033E26">
          <w:rPr>
            <w:rStyle w:val="Hipervnculo"/>
            <w:rFonts w:ascii="inherit" w:hAnsi="inherit" w:cs="Arial"/>
            <w:sz w:val="21"/>
            <w:szCs w:val="21"/>
            <w:lang w:val="en-GB"/>
          </w:rPr>
          <w:t>cascadefunding.sploro.eu/application/new?program=ngi-sargasso-open-call-4</w:t>
        </w:r>
      </w:hyperlink>
    </w:p>
    <w:p w14:paraId="5254C597" w14:textId="77777777" w:rsidR="00931287" w:rsidRPr="00033E26" w:rsidRDefault="00931287" w:rsidP="00F25FC4">
      <w:pPr>
        <w:pStyle w:val="NormalWeb"/>
        <w:shd w:val="clear" w:color="auto" w:fill="FFFFFF"/>
        <w:spacing w:before="0" w:beforeAutospacing="0" w:after="0" w:afterAutospacing="0"/>
        <w:jc w:val="both"/>
        <w:rPr>
          <w:rFonts w:ascii="inherit" w:hAnsi="inherit" w:cs="Arial"/>
          <w:color w:val="333333"/>
          <w:sz w:val="21"/>
          <w:szCs w:val="21"/>
          <w:lang w:val="en-GB"/>
        </w:rPr>
      </w:pPr>
    </w:p>
    <w:p w14:paraId="1B525435" w14:textId="1536CC26"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 xml:space="preserve">The </w:t>
      </w:r>
      <w:r w:rsidRPr="00033E26">
        <w:rPr>
          <w:rFonts w:asciiTheme="minorHAnsi" w:eastAsiaTheme="minorEastAsia" w:hAnsiTheme="minorHAnsi" w:cstheme="minorBidi"/>
          <w:b/>
          <w:bCs/>
          <w:sz w:val="20"/>
          <w:szCs w:val="20"/>
          <w:lang w:val="en-GB"/>
        </w:rPr>
        <w:t>submission process</w:t>
      </w:r>
      <w:r w:rsidRPr="00033E26">
        <w:rPr>
          <w:rFonts w:asciiTheme="minorHAnsi" w:eastAsiaTheme="minorEastAsia" w:hAnsiTheme="minorHAnsi" w:cstheme="minorBidi"/>
          <w:sz w:val="20"/>
          <w:szCs w:val="20"/>
          <w:lang w:val="en-GB"/>
        </w:rPr>
        <w:t xml:space="preserve"> is supported by the following documents:</w:t>
      </w:r>
    </w:p>
    <w:p w14:paraId="407534A5" w14:textId="087C7DEC" w:rsidR="00B14BA7" w:rsidRPr="00033E26" w:rsidRDefault="00B14BA7" w:rsidP="00342D94">
      <w:pPr>
        <w:pStyle w:val="NormalWeb"/>
        <w:numPr>
          <w:ilvl w:val="0"/>
          <w:numId w:val="48"/>
        </w:numPr>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Online Form: completed via Sploro platform and divided in four sections (1) general profile of the applicants (2) alignment with the open call (3) excellence of the project and (4) impact.</w:t>
      </w:r>
    </w:p>
    <w:p w14:paraId="6B716B0A" w14:textId="72D05E85" w:rsidR="00B14BA7" w:rsidRPr="00033E26" w:rsidRDefault="00B14BA7" w:rsidP="00342D94">
      <w:pPr>
        <w:pStyle w:val="NormalWeb"/>
        <w:numPr>
          <w:ilvl w:val="0"/>
          <w:numId w:val="48"/>
        </w:numPr>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Guidelines for Applicants:</w:t>
      </w:r>
      <w:r w:rsidRPr="00033E26">
        <w:rPr>
          <w:rFonts w:asciiTheme="minorHAnsi" w:eastAsiaTheme="minorEastAsia" w:hAnsiTheme="minorHAnsi" w:cstheme="minorBidi"/>
          <w:b/>
          <w:bCs/>
          <w:sz w:val="20"/>
          <w:szCs w:val="20"/>
          <w:lang w:val="en-GB"/>
        </w:rPr>
        <w:t xml:space="preserve"> </w:t>
      </w:r>
      <w:r w:rsidRPr="00033E26">
        <w:rPr>
          <w:rFonts w:asciiTheme="minorHAnsi" w:eastAsiaTheme="minorEastAsia" w:hAnsiTheme="minorHAnsi" w:cstheme="minorBidi"/>
          <w:sz w:val="20"/>
          <w:szCs w:val="20"/>
          <w:lang w:val="en-GB"/>
        </w:rPr>
        <w:t>all the information you need to know before applying.</w:t>
      </w:r>
    </w:p>
    <w:p w14:paraId="79245B4F" w14:textId="748AF995" w:rsidR="00B14BA7" w:rsidRPr="00033E26" w:rsidRDefault="00B14BA7" w:rsidP="00342D94">
      <w:pPr>
        <w:pStyle w:val="NormalWeb"/>
        <w:numPr>
          <w:ilvl w:val="0"/>
          <w:numId w:val="48"/>
        </w:numPr>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FAQ section: for usual doubts about our program.</w:t>
      </w:r>
    </w:p>
    <w:p w14:paraId="02CFEF7F" w14:textId="6E52A0D5"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p>
    <w:p w14:paraId="7E23901C" w14:textId="07382F66"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In addition, it is mandatory to attach to the application a Support letter</w:t>
      </w:r>
      <w:r w:rsidRPr="00033E26">
        <w:rPr>
          <w:rFonts w:asciiTheme="minorHAnsi" w:eastAsiaTheme="minorEastAsia" w:hAnsiTheme="minorHAnsi" w:cstheme="minorBidi"/>
          <w:b/>
          <w:bCs/>
          <w:sz w:val="20"/>
          <w:szCs w:val="20"/>
          <w:lang w:val="en-GB"/>
        </w:rPr>
        <w:t xml:space="preserve"> from the US</w:t>
      </w:r>
      <w:r w:rsidR="009819B0" w:rsidRPr="00033E26">
        <w:rPr>
          <w:rFonts w:asciiTheme="minorHAnsi" w:eastAsiaTheme="minorEastAsia" w:hAnsiTheme="minorHAnsi" w:cstheme="minorBidi"/>
          <w:b/>
          <w:bCs/>
          <w:sz w:val="20"/>
          <w:szCs w:val="20"/>
          <w:lang w:val="en-GB"/>
        </w:rPr>
        <w:t xml:space="preserve"> and/or </w:t>
      </w:r>
      <w:r w:rsidRPr="00033E26">
        <w:rPr>
          <w:rFonts w:asciiTheme="minorHAnsi" w:eastAsiaTheme="minorEastAsia" w:hAnsiTheme="minorHAnsi" w:cstheme="minorBidi"/>
          <w:b/>
          <w:bCs/>
          <w:sz w:val="20"/>
          <w:szCs w:val="20"/>
          <w:lang w:val="en-GB"/>
        </w:rPr>
        <w:t>Canada entity who will be the collaborative entity for the project.</w:t>
      </w:r>
      <w:r w:rsidRPr="00033E26">
        <w:rPr>
          <w:rFonts w:asciiTheme="minorHAnsi" w:eastAsiaTheme="minorEastAsia" w:hAnsiTheme="minorHAnsi" w:cstheme="minorBidi"/>
          <w:sz w:val="20"/>
          <w:szCs w:val="20"/>
          <w:lang w:val="en-GB"/>
        </w:rPr>
        <w:t> </w:t>
      </w:r>
    </w:p>
    <w:p w14:paraId="35ACCC09" w14:textId="0273567B"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The evaluation process will last a maximum of three weeks from the closing of the call and will have 5 stages:</w:t>
      </w:r>
    </w:p>
    <w:p w14:paraId="411C48E4" w14:textId="5B8E43A8" w:rsidR="00B14BA7" w:rsidRPr="00033E26" w:rsidRDefault="00B14BA7" w:rsidP="00F25FC4">
      <w:pPr>
        <w:numPr>
          <w:ilvl w:val="0"/>
          <w:numId w:val="43"/>
        </w:numPr>
        <w:shd w:val="clear" w:color="auto" w:fill="FFFFFF"/>
        <w:spacing w:after="0" w:line="240" w:lineRule="auto"/>
        <w:jc w:val="both"/>
        <w:rPr>
          <w:lang w:val="en-GB"/>
        </w:rPr>
      </w:pPr>
      <w:r w:rsidRPr="00033E26">
        <w:rPr>
          <w:b/>
          <w:bCs/>
          <w:lang w:val="en-GB"/>
        </w:rPr>
        <w:t>Eligibility criteria:</w:t>
      </w:r>
      <w:r w:rsidRPr="00033E26">
        <w:rPr>
          <w:lang w:val="en-GB"/>
        </w:rPr>
        <w:t xml:space="preserve"> An automatic filter will consider 8 criteria that all proposals must meet in order to be eligible.</w:t>
      </w:r>
    </w:p>
    <w:p w14:paraId="75252193" w14:textId="786F293F" w:rsidR="00B14BA7" w:rsidRPr="00033E26" w:rsidRDefault="00B14BA7" w:rsidP="00F25FC4">
      <w:pPr>
        <w:numPr>
          <w:ilvl w:val="0"/>
          <w:numId w:val="43"/>
        </w:numPr>
        <w:shd w:val="clear" w:color="auto" w:fill="FFFFFF"/>
        <w:spacing w:after="0" w:line="240" w:lineRule="auto"/>
        <w:jc w:val="both"/>
        <w:rPr>
          <w:lang w:val="en-GB"/>
        </w:rPr>
      </w:pPr>
      <w:r w:rsidRPr="00033E26">
        <w:rPr>
          <w:b/>
          <w:bCs/>
          <w:lang w:val="en-GB"/>
        </w:rPr>
        <w:t>Experts’ remote evaluation:</w:t>
      </w:r>
      <w:r w:rsidRPr="00033E26">
        <w:rPr>
          <w:lang w:val="en-GB"/>
        </w:rPr>
        <w:t xml:space="preserve"> An external evaluation board comprising experts in DLT domain, R&amp;D, technology, and business development will review each proposal. Evaluators will score proposals based on 3 different evaluation criteria (Alignment, Excellence and Impact)</w:t>
      </w:r>
    </w:p>
    <w:p w14:paraId="2C8600EF" w14:textId="427AB499" w:rsidR="00B14BA7" w:rsidRPr="00033E26" w:rsidRDefault="00B14BA7" w:rsidP="00F25FC4">
      <w:pPr>
        <w:numPr>
          <w:ilvl w:val="0"/>
          <w:numId w:val="43"/>
        </w:numPr>
        <w:shd w:val="clear" w:color="auto" w:fill="FFFFFF"/>
        <w:spacing w:after="0" w:line="240" w:lineRule="auto"/>
        <w:jc w:val="both"/>
        <w:rPr>
          <w:lang w:val="en-GB"/>
        </w:rPr>
      </w:pPr>
      <w:r w:rsidRPr="00033E26">
        <w:rPr>
          <w:b/>
          <w:bCs/>
          <w:lang w:val="en-GB"/>
        </w:rPr>
        <w:t>Normalisation score:</w:t>
      </w:r>
      <w:r w:rsidRPr="00033E26">
        <w:rPr>
          <w:lang w:val="en-GB"/>
        </w:rPr>
        <w:t xml:space="preserve"> This method would ensure a more balanced distribution of scores and reduce the possibility of biases and distortions.</w:t>
      </w:r>
    </w:p>
    <w:p w14:paraId="2BDEA678" w14:textId="39992058" w:rsidR="00B14BA7" w:rsidRPr="00033E26" w:rsidRDefault="00B14BA7" w:rsidP="00F25FC4">
      <w:pPr>
        <w:numPr>
          <w:ilvl w:val="0"/>
          <w:numId w:val="43"/>
        </w:numPr>
        <w:shd w:val="clear" w:color="auto" w:fill="FFFFFF"/>
        <w:spacing w:after="0" w:line="240" w:lineRule="auto"/>
        <w:jc w:val="both"/>
        <w:rPr>
          <w:lang w:val="en-GB"/>
        </w:rPr>
      </w:pPr>
      <w:r w:rsidRPr="00033E26">
        <w:rPr>
          <w:b/>
          <w:bCs/>
          <w:lang w:val="en-GB"/>
        </w:rPr>
        <w:t>Interview stage:</w:t>
      </w:r>
      <w:r w:rsidRPr="00033E26">
        <w:rPr>
          <w:lang w:val="en-GB"/>
        </w:rPr>
        <w:t xml:space="preserve"> Top-ranked projects from the remote evaluation are invited to participate in an online interview. Evaluators individually determine if the proposal should move forward based on a yes/no decision.</w:t>
      </w:r>
    </w:p>
    <w:p w14:paraId="17A514AD" w14:textId="5FF0F2A2" w:rsidR="00B14BA7" w:rsidRPr="00033E26" w:rsidRDefault="00B14BA7" w:rsidP="00F25FC4">
      <w:pPr>
        <w:numPr>
          <w:ilvl w:val="0"/>
          <w:numId w:val="43"/>
        </w:numPr>
        <w:shd w:val="clear" w:color="auto" w:fill="FFFFFF"/>
        <w:spacing w:after="0" w:line="240" w:lineRule="auto"/>
        <w:jc w:val="both"/>
        <w:rPr>
          <w:lang w:val="en-GB"/>
        </w:rPr>
      </w:pPr>
      <w:r w:rsidRPr="00033E26">
        <w:rPr>
          <w:b/>
          <w:bCs/>
          <w:lang w:val="en-GB"/>
        </w:rPr>
        <w:t>Final Selection:</w:t>
      </w:r>
      <w:r w:rsidRPr="00033E26">
        <w:rPr>
          <w:lang w:val="en-GB"/>
        </w:rPr>
        <w:t xml:space="preserve"> All proposals are ranked based on their remote evaluation scores and interview stage. In the event of a tie, a series of rules will be followed that will make it possible to reach a tiebreaker.</w:t>
      </w:r>
    </w:p>
    <w:p w14:paraId="3316E479" w14:textId="1E528CD1"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Prior to contracting to the top ranked applicants, the consortium will ask for the approval of the European Commission, and the list of selected projects will be submitted to the European Commission for final screening.</w:t>
      </w:r>
    </w:p>
    <w:p w14:paraId="1047D592" w14:textId="7E7BF091"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For more detailed information, you can consult the Guidelines of the call.</w:t>
      </w:r>
    </w:p>
    <w:p w14:paraId="530229A0" w14:textId="2796F741"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 xml:space="preserve">For any question about the process there is a general email address available at </w:t>
      </w:r>
      <w:hyperlink r:id="rId14" w:tgtFrame="_blank" w:history="1">
        <w:r w:rsidRPr="00033E26">
          <w:rPr>
            <w:rFonts w:asciiTheme="minorHAnsi" w:eastAsiaTheme="minorEastAsia" w:hAnsiTheme="minorHAnsi" w:cstheme="minorBidi"/>
            <w:color w:val="009DA7" w:themeColor="accent1"/>
            <w:sz w:val="20"/>
            <w:szCs w:val="20"/>
            <w:lang w:val="en-GB"/>
          </w:rPr>
          <w:t>helpdesk@ngisargasso.eu</w:t>
        </w:r>
      </w:hyperlink>
    </w:p>
    <w:p w14:paraId="1503CA33" w14:textId="77777777"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p>
    <w:p w14:paraId="7BDB44A8" w14:textId="77777777"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b/>
          <w:bCs/>
          <w:sz w:val="20"/>
          <w:szCs w:val="20"/>
          <w:lang w:val="en-GB"/>
        </w:rPr>
        <w:t>Further information</w:t>
      </w:r>
    </w:p>
    <w:p w14:paraId="25E5DF10" w14:textId="77777777"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 xml:space="preserve">The purpose of this call is to provide support to EU MS and Associated Countries entities that would like to collaborate in research projects, within the Next Generation Internet field, with US and/or Canadian entities. </w:t>
      </w:r>
    </w:p>
    <w:p w14:paraId="7EAB305E" w14:textId="1BB525B5"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 xml:space="preserve">NGI Sargasso focuses on specific areas of knowledge critical to developing a more human-centric and sustainable internet. NGI Sargasso prioritizes the following </w:t>
      </w:r>
      <w:r w:rsidRPr="00033E26">
        <w:rPr>
          <w:rFonts w:asciiTheme="minorHAnsi" w:eastAsiaTheme="minorEastAsia" w:hAnsiTheme="minorHAnsi" w:cstheme="minorBidi"/>
          <w:b/>
          <w:bCs/>
          <w:sz w:val="20"/>
          <w:szCs w:val="20"/>
          <w:lang w:val="en-GB"/>
        </w:rPr>
        <w:t>areas of knowledge</w:t>
      </w:r>
      <w:r w:rsidRPr="00033E26">
        <w:rPr>
          <w:rFonts w:asciiTheme="minorHAnsi" w:eastAsiaTheme="minorEastAsia" w:hAnsiTheme="minorHAnsi" w:cstheme="minorBidi"/>
          <w:sz w:val="20"/>
          <w:szCs w:val="20"/>
          <w:lang w:val="en-GB"/>
        </w:rPr>
        <w:t xml:space="preserve">: </w:t>
      </w:r>
      <w:r w:rsidRPr="00033E26">
        <w:rPr>
          <w:rFonts w:asciiTheme="minorHAnsi" w:eastAsiaTheme="minorEastAsia" w:hAnsiTheme="minorHAnsi" w:cstheme="minorBidi"/>
          <w:sz w:val="20"/>
          <w:szCs w:val="20"/>
          <w:lang w:val="en-GB"/>
        </w:rPr>
        <w:lastRenderedPageBreak/>
        <w:t>Trust, Data sovereignty, Digital identity, Internet architecture and renovation, Decentralised technologies, Interoperability &amp; Standardization and New Internet Commons.</w:t>
      </w:r>
    </w:p>
    <w:p w14:paraId="086B71E6" w14:textId="77777777"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Proposals submitted to the NGI Sargasso Open Call could use some of the following base technologies to address the challenges in the above areas of knowledge: Artificial Intelligence, Blockchain and DLTs, Data, Cybersecurity, 6G and novel networks, IoT (Internet of Things), Open-source hardware and software, novel software architectures, etc. </w:t>
      </w:r>
    </w:p>
    <w:p w14:paraId="1CFD3FD3" w14:textId="0F7447AE"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The proposals are not limited only to the use of the technologies mentioned above.</w:t>
      </w:r>
    </w:p>
    <w:p w14:paraId="3A864F21" w14:textId="09304434"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The selected projects are expected to have a clear development component, going further than theoretical approaches or just mere studies.</w:t>
      </w:r>
    </w:p>
    <w:p w14:paraId="4D9677C9" w14:textId="0BBDBE0A" w:rsidR="00B14BA7" w:rsidRPr="00033E26" w:rsidRDefault="00B14BA7" w:rsidP="00F25FC4">
      <w:pPr>
        <w:pStyle w:val="ql-align-justify"/>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 xml:space="preserve">NGI Sargasso has identified a set of </w:t>
      </w:r>
      <w:r w:rsidRPr="00033E26">
        <w:rPr>
          <w:rFonts w:asciiTheme="minorHAnsi" w:eastAsiaTheme="minorEastAsia" w:hAnsiTheme="minorHAnsi" w:cstheme="minorBidi"/>
          <w:b/>
          <w:bCs/>
          <w:sz w:val="20"/>
          <w:szCs w:val="20"/>
          <w:lang w:val="en-GB"/>
        </w:rPr>
        <w:t>challenges</w:t>
      </w:r>
      <w:r w:rsidRPr="00033E26">
        <w:rPr>
          <w:rFonts w:asciiTheme="minorHAnsi" w:eastAsiaTheme="minorEastAsia" w:hAnsiTheme="minorHAnsi" w:cstheme="minorBidi"/>
          <w:sz w:val="20"/>
          <w:szCs w:val="20"/>
          <w:lang w:val="en-GB"/>
        </w:rPr>
        <w:t xml:space="preserve"> for this </w:t>
      </w:r>
      <w:r w:rsidR="00F25FC4" w:rsidRPr="00033E26">
        <w:rPr>
          <w:rFonts w:asciiTheme="minorHAnsi" w:eastAsiaTheme="minorEastAsia" w:hAnsiTheme="minorHAnsi" w:cstheme="minorBidi"/>
          <w:sz w:val="20"/>
          <w:szCs w:val="20"/>
          <w:lang w:val="en-GB"/>
        </w:rPr>
        <w:t>fourth</w:t>
      </w:r>
      <w:r w:rsidRPr="00033E26">
        <w:rPr>
          <w:rFonts w:asciiTheme="minorHAnsi" w:eastAsiaTheme="minorEastAsia" w:hAnsiTheme="minorHAnsi" w:cstheme="minorBidi"/>
          <w:sz w:val="20"/>
          <w:szCs w:val="20"/>
          <w:lang w:val="en-GB"/>
        </w:rPr>
        <w:t xml:space="preserve"> cut-off date after conducting a series of interviews and surveys to dozens of experts in Europe, Canada and the USA. There are 9 concrete challenges and an open one. Proposals should be directed towards one of those (including the open challenge for NGI).</w:t>
      </w:r>
    </w:p>
    <w:p w14:paraId="00EABB82" w14:textId="77777777" w:rsidR="00E01B26" w:rsidRPr="00033E26" w:rsidRDefault="00E01B26" w:rsidP="00342D94">
      <w:pPr>
        <w:pStyle w:val="NormalWeb"/>
        <w:numPr>
          <w:ilvl w:val="0"/>
          <w:numId w:val="49"/>
        </w:numPr>
        <w:shd w:val="clear" w:color="auto" w:fill="FFFFFF"/>
        <w:spacing w:before="0" w:beforeAutospacing="0" w:after="0" w:afterAutospacing="0"/>
        <w:jc w:val="both"/>
        <w:rPr>
          <w:rFonts w:asciiTheme="minorHAnsi" w:eastAsiaTheme="minorEastAsia" w:hAnsiTheme="minorHAnsi" w:cstheme="minorBidi"/>
          <w:b/>
          <w:bCs/>
          <w:sz w:val="20"/>
          <w:szCs w:val="20"/>
          <w:lang w:val="en-GB"/>
        </w:rPr>
      </w:pPr>
      <w:r w:rsidRPr="00033E26">
        <w:rPr>
          <w:rFonts w:asciiTheme="minorHAnsi" w:eastAsiaTheme="minorEastAsia" w:hAnsiTheme="minorHAnsi" w:cstheme="minorBidi"/>
          <w:b/>
          <w:bCs/>
          <w:sz w:val="20"/>
          <w:szCs w:val="20"/>
          <w:lang w:val="en-GB"/>
        </w:rPr>
        <w:t>Sustainable Digital Infrastructure Across Continents</w:t>
      </w:r>
    </w:p>
    <w:p w14:paraId="482822F2" w14:textId="77777777" w:rsidR="00E01B26" w:rsidRPr="00033E26" w:rsidRDefault="00E01B26" w:rsidP="00342D94">
      <w:pPr>
        <w:pStyle w:val="NormalWeb"/>
        <w:numPr>
          <w:ilvl w:val="0"/>
          <w:numId w:val="49"/>
        </w:numPr>
        <w:shd w:val="clear" w:color="auto" w:fill="FFFFFF"/>
        <w:spacing w:before="0" w:beforeAutospacing="0" w:after="0" w:afterAutospacing="0"/>
        <w:jc w:val="both"/>
        <w:rPr>
          <w:rFonts w:asciiTheme="minorHAnsi" w:eastAsiaTheme="minorEastAsia" w:hAnsiTheme="minorHAnsi" w:cstheme="minorBidi"/>
          <w:b/>
          <w:bCs/>
          <w:sz w:val="20"/>
          <w:szCs w:val="20"/>
          <w:lang w:val="en-GB"/>
        </w:rPr>
      </w:pPr>
      <w:r w:rsidRPr="00033E26">
        <w:rPr>
          <w:rFonts w:asciiTheme="minorHAnsi" w:eastAsiaTheme="minorEastAsia" w:hAnsiTheme="minorHAnsi" w:cstheme="minorBidi"/>
          <w:b/>
          <w:bCs/>
          <w:sz w:val="20"/>
          <w:szCs w:val="20"/>
          <w:lang w:val="en-GB"/>
        </w:rPr>
        <w:t xml:space="preserve">Harmonized Cross-Atlantic Digital Governance </w:t>
      </w:r>
    </w:p>
    <w:p w14:paraId="46D18B03" w14:textId="77777777" w:rsidR="00E01B26" w:rsidRPr="00033E26" w:rsidRDefault="00E01B26" w:rsidP="00342D94">
      <w:pPr>
        <w:pStyle w:val="NormalWeb"/>
        <w:numPr>
          <w:ilvl w:val="0"/>
          <w:numId w:val="49"/>
        </w:numPr>
        <w:shd w:val="clear" w:color="auto" w:fill="FFFFFF"/>
        <w:spacing w:before="0" w:beforeAutospacing="0" w:after="0" w:afterAutospacing="0"/>
        <w:jc w:val="both"/>
        <w:rPr>
          <w:rFonts w:asciiTheme="minorHAnsi" w:eastAsiaTheme="minorEastAsia" w:hAnsiTheme="minorHAnsi" w:cstheme="minorBidi"/>
          <w:b/>
          <w:bCs/>
          <w:sz w:val="20"/>
          <w:szCs w:val="20"/>
          <w:lang w:val="en-GB"/>
        </w:rPr>
      </w:pPr>
      <w:r w:rsidRPr="00033E26">
        <w:rPr>
          <w:rFonts w:asciiTheme="minorHAnsi" w:eastAsiaTheme="minorEastAsia" w:hAnsiTheme="minorHAnsi" w:cstheme="minorBidi"/>
          <w:b/>
          <w:bCs/>
          <w:sz w:val="20"/>
          <w:szCs w:val="20"/>
          <w:lang w:val="en-GB"/>
        </w:rPr>
        <w:t>Inclusive Public Digital Spaces for Global Community Engagement</w:t>
      </w:r>
    </w:p>
    <w:p w14:paraId="6FCEC303" w14:textId="77777777" w:rsidR="00E01B26" w:rsidRPr="00033E26" w:rsidRDefault="00E01B26" w:rsidP="00342D94">
      <w:pPr>
        <w:pStyle w:val="NormalWeb"/>
        <w:numPr>
          <w:ilvl w:val="0"/>
          <w:numId w:val="49"/>
        </w:numPr>
        <w:shd w:val="clear" w:color="auto" w:fill="FFFFFF"/>
        <w:spacing w:before="0" w:beforeAutospacing="0" w:after="0" w:afterAutospacing="0"/>
        <w:jc w:val="both"/>
        <w:rPr>
          <w:rFonts w:asciiTheme="minorHAnsi" w:eastAsiaTheme="minorEastAsia" w:hAnsiTheme="minorHAnsi" w:cstheme="minorBidi"/>
          <w:b/>
          <w:bCs/>
          <w:sz w:val="20"/>
          <w:szCs w:val="20"/>
          <w:lang w:val="en-GB"/>
        </w:rPr>
      </w:pPr>
      <w:r w:rsidRPr="00033E26">
        <w:rPr>
          <w:rFonts w:asciiTheme="minorHAnsi" w:eastAsiaTheme="minorEastAsia" w:hAnsiTheme="minorHAnsi" w:cstheme="minorBidi"/>
          <w:b/>
          <w:bCs/>
          <w:sz w:val="20"/>
          <w:szCs w:val="20"/>
          <w:lang w:val="en-GB"/>
        </w:rPr>
        <w:t>Enhanced Data Security and Privacy in Transcontinental Perspective</w:t>
      </w:r>
    </w:p>
    <w:p w14:paraId="6A1C2A85" w14:textId="77777777" w:rsidR="00E01B26" w:rsidRPr="00033E26" w:rsidRDefault="00E01B26" w:rsidP="00342D94">
      <w:pPr>
        <w:pStyle w:val="NormalWeb"/>
        <w:numPr>
          <w:ilvl w:val="0"/>
          <w:numId w:val="49"/>
        </w:numPr>
        <w:shd w:val="clear" w:color="auto" w:fill="FFFFFF"/>
        <w:spacing w:before="0" w:beforeAutospacing="0" w:after="0" w:afterAutospacing="0"/>
        <w:jc w:val="both"/>
        <w:rPr>
          <w:rFonts w:asciiTheme="minorHAnsi" w:eastAsiaTheme="minorEastAsia" w:hAnsiTheme="minorHAnsi" w:cstheme="minorBidi"/>
          <w:b/>
          <w:bCs/>
          <w:sz w:val="20"/>
          <w:szCs w:val="20"/>
          <w:lang w:val="en-GB"/>
        </w:rPr>
      </w:pPr>
      <w:r w:rsidRPr="00033E26">
        <w:rPr>
          <w:rFonts w:asciiTheme="minorHAnsi" w:eastAsiaTheme="minorEastAsia" w:hAnsiTheme="minorHAnsi" w:cstheme="minorBidi"/>
          <w:b/>
          <w:bCs/>
          <w:sz w:val="20"/>
          <w:szCs w:val="20"/>
          <w:lang w:val="en-GB"/>
        </w:rPr>
        <w:t>Interoperability and Standardisation Across Borders</w:t>
      </w:r>
    </w:p>
    <w:p w14:paraId="559827D3" w14:textId="77777777" w:rsidR="00E01B26" w:rsidRPr="00033E26" w:rsidRDefault="00E01B26" w:rsidP="00342D94">
      <w:pPr>
        <w:pStyle w:val="NormalWeb"/>
        <w:numPr>
          <w:ilvl w:val="0"/>
          <w:numId w:val="49"/>
        </w:numPr>
        <w:shd w:val="clear" w:color="auto" w:fill="FFFFFF"/>
        <w:spacing w:before="0" w:beforeAutospacing="0" w:after="0" w:afterAutospacing="0"/>
        <w:jc w:val="both"/>
        <w:rPr>
          <w:rFonts w:asciiTheme="minorHAnsi" w:eastAsiaTheme="minorEastAsia" w:hAnsiTheme="minorHAnsi" w:cstheme="minorBidi"/>
          <w:b/>
          <w:bCs/>
          <w:sz w:val="20"/>
          <w:szCs w:val="20"/>
          <w:lang w:val="en-GB"/>
        </w:rPr>
      </w:pPr>
      <w:r w:rsidRPr="00033E26">
        <w:rPr>
          <w:rFonts w:asciiTheme="minorHAnsi" w:eastAsiaTheme="minorEastAsia" w:hAnsiTheme="minorHAnsi" w:cstheme="minorBidi"/>
          <w:b/>
          <w:bCs/>
          <w:sz w:val="20"/>
          <w:szCs w:val="20"/>
          <w:lang w:val="en-GB"/>
        </w:rPr>
        <w:t>Global Implementation of Decentralised Technologies</w:t>
      </w:r>
    </w:p>
    <w:p w14:paraId="493CBEFD" w14:textId="77777777" w:rsidR="00E01B26" w:rsidRPr="00033E26" w:rsidRDefault="00E01B26" w:rsidP="00342D94">
      <w:pPr>
        <w:pStyle w:val="NormalWeb"/>
        <w:numPr>
          <w:ilvl w:val="0"/>
          <w:numId w:val="49"/>
        </w:numPr>
        <w:shd w:val="clear" w:color="auto" w:fill="FFFFFF"/>
        <w:spacing w:before="0" w:beforeAutospacing="0" w:after="0" w:afterAutospacing="0"/>
        <w:jc w:val="both"/>
        <w:rPr>
          <w:rFonts w:asciiTheme="minorHAnsi" w:eastAsiaTheme="minorEastAsia" w:hAnsiTheme="minorHAnsi" w:cstheme="minorBidi"/>
          <w:b/>
          <w:bCs/>
          <w:sz w:val="20"/>
          <w:szCs w:val="20"/>
          <w:lang w:val="en-GB"/>
        </w:rPr>
      </w:pPr>
      <w:r w:rsidRPr="00033E26">
        <w:rPr>
          <w:rFonts w:asciiTheme="minorHAnsi" w:eastAsiaTheme="minorEastAsia" w:hAnsiTheme="minorHAnsi" w:cstheme="minorBidi"/>
          <w:b/>
          <w:bCs/>
          <w:sz w:val="20"/>
          <w:szCs w:val="20"/>
          <w:lang w:val="en-GB"/>
        </w:rPr>
        <w:t>Next-Gen Cybersecurity and Generative AI</w:t>
      </w:r>
    </w:p>
    <w:p w14:paraId="3A77DAFC" w14:textId="77777777" w:rsidR="00E01B26" w:rsidRPr="00033E26" w:rsidRDefault="00E01B26" w:rsidP="00342D94">
      <w:pPr>
        <w:pStyle w:val="NormalWeb"/>
        <w:numPr>
          <w:ilvl w:val="0"/>
          <w:numId w:val="49"/>
        </w:numPr>
        <w:shd w:val="clear" w:color="auto" w:fill="FFFFFF"/>
        <w:spacing w:before="0" w:beforeAutospacing="0" w:after="0" w:afterAutospacing="0"/>
        <w:jc w:val="both"/>
        <w:rPr>
          <w:rFonts w:asciiTheme="minorHAnsi" w:eastAsiaTheme="minorEastAsia" w:hAnsiTheme="minorHAnsi" w:cstheme="minorBidi"/>
          <w:b/>
          <w:bCs/>
          <w:sz w:val="20"/>
          <w:szCs w:val="20"/>
          <w:lang w:val="en-GB"/>
        </w:rPr>
      </w:pPr>
      <w:r w:rsidRPr="00033E26">
        <w:rPr>
          <w:rFonts w:asciiTheme="minorHAnsi" w:eastAsiaTheme="minorEastAsia" w:hAnsiTheme="minorHAnsi" w:cstheme="minorBidi"/>
          <w:b/>
          <w:bCs/>
          <w:sz w:val="20"/>
          <w:szCs w:val="20"/>
          <w:lang w:val="en-GB"/>
        </w:rPr>
        <w:t>Next Generation Space Based Internet</w:t>
      </w:r>
    </w:p>
    <w:p w14:paraId="2318BEAE" w14:textId="77777777" w:rsidR="00E01B26" w:rsidRPr="00033E26" w:rsidRDefault="00E01B26" w:rsidP="00342D94">
      <w:pPr>
        <w:pStyle w:val="NormalWeb"/>
        <w:numPr>
          <w:ilvl w:val="0"/>
          <w:numId w:val="49"/>
        </w:numPr>
        <w:shd w:val="clear" w:color="auto" w:fill="FFFFFF"/>
        <w:spacing w:before="0" w:beforeAutospacing="0" w:after="0" w:afterAutospacing="0"/>
        <w:jc w:val="both"/>
        <w:rPr>
          <w:rFonts w:asciiTheme="minorHAnsi" w:eastAsiaTheme="minorEastAsia" w:hAnsiTheme="minorHAnsi" w:cstheme="minorBidi"/>
          <w:b/>
          <w:bCs/>
          <w:sz w:val="20"/>
          <w:szCs w:val="20"/>
          <w:lang w:val="en-GB"/>
        </w:rPr>
      </w:pPr>
      <w:r w:rsidRPr="00033E26">
        <w:rPr>
          <w:rFonts w:asciiTheme="minorHAnsi" w:eastAsiaTheme="minorEastAsia" w:hAnsiTheme="minorHAnsi" w:cstheme="minorBidi"/>
          <w:b/>
          <w:bCs/>
          <w:sz w:val="20"/>
          <w:szCs w:val="20"/>
          <w:lang w:val="en-GB"/>
        </w:rPr>
        <w:t>Redefining intelligence in a hyperconnected world</w:t>
      </w:r>
    </w:p>
    <w:p w14:paraId="760AB20E" w14:textId="18EB9317" w:rsidR="00B14BA7" w:rsidRPr="00033E26" w:rsidRDefault="00E01B26" w:rsidP="00342D94">
      <w:pPr>
        <w:pStyle w:val="NormalWeb"/>
        <w:numPr>
          <w:ilvl w:val="0"/>
          <w:numId w:val="49"/>
        </w:numPr>
        <w:shd w:val="clear" w:color="auto" w:fill="FFFFFF"/>
        <w:spacing w:before="0" w:beforeAutospacing="0" w:after="0" w:afterAutospacing="0"/>
        <w:jc w:val="both"/>
        <w:rPr>
          <w:rFonts w:asciiTheme="minorHAnsi" w:eastAsiaTheme="minorEastAsia" w:hAnsiTheme="minorHAnsi" w:cstheme="minorBidi"/>
          <w:b/>
          <w:bCs/>
          <w:sz w:val="20"/>
          <w:szCs w:val="20"/>
          <w:lang w:val="en-GB"/>
        </w:rPr>
      </w:pPr>
      <w:r w:rsidRPr="00033E26">
        <w:rPr>
          <w:rFonts w:asciiTheme="minorHAnsi" w:eastAsiaTheme="minorEastAsia" w:hAnsiTheme="minorHAnsi" w:cstheme="minorBidi"/>
          <w:b/>
          <w:bCs/>
          <w:sz w:val="20"/>
          <w:szCs w:val="20"/>
          <w:lang w:val="en-GB"/>
        </w:rPr>
        <w:t>Open Challenge</w:t>
      </w:r>
    </w:p>
    <w:p w14:paraId="2BE3E97A" w14:textId="77777777" w:rsidR="00E01B26" w:rsidRPr="00033E26" w:rsidRDefault="00E01B26" w:rsidP="00342D9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p>
    <w:p w14:paraId="135DC4CA" w14:textId="7E2C7CD4"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b/>
          <w:bCs/>
          <w:sz w:val="20"/>
          <w:szCs w:val="20"/>
          <w:lang w:val="en-GB"/>
        </w:rPr>
        <w:t>Financial Support</w:t>
      </w:r>
    </w:p>
    <w:p w14:paraId="0F533D0C" w14:textId="77777777"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NGI Sargasso offers financial support in the form of flat-rate grants to successful applicants to cover the project's personnel costs, direct costs, travels, and expenses related to the project. The justification of those grants will not be based in the form of administrative-financial cost statements but on the approval of deliverables agreed with NGI Sargasso team. </w:t>
      </w:r>
    </w:p>
    <w:p w14:paraId="0759A9AA" w14:textId="77777777"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The program offers three types of grants based on the project's duration: </w:t>
      </w:r>
    </w:p>
    <w:p w14:paraId="15CE89FF" w14:textId="77777777" w:rsidR="00B14BA7" w:rsidRPr="00033E26" w:rsidRDefault="00B14BA7" w:rsidP="00342D9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3-month experiment: up to EUR 50.000. </w:t>
      </w:r>
    </w:p>
    <w:p w14:paraId="2F90A7B2" w14:textId="77777777" w:rsidR="00B14BA7" w:rsidRPr="00033E26" w:rsidRDefault="00B14BA7" w:rsidP="00342D9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6-month experiment: up to EUR 75.000. </w:t>
      </w:r>
    </w:p>
    <w:p w14:paraId="5B7E2A02" w14:textId="77777777" w:rsidR="00B14BA7" w:rsidRPr="00033E26" w:rsidRDefault="00B14BA7" w:rsidP="00342D9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9-month experiment: up to EUR 100.000. </w:t>
      </w:r>
    </w:p>
    <w:p w14:paraId="121E8079" w14:textId="7AEE9727" w:rsidR="00B14BA7" w:rsidRPr="00033E26" w:rsidRDefault="00B14BA7" w:rsidP="00342D9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The maximum amount of funding that can be granted to a single organi</w:t>
      </w:r>
      <w:ins w:id="11" w:author="Helena Guedes" w:date="2024-05-03T08:35:00Z">
        <w:r w:rsidR="00067BEE" w:rsidRPr="00033E26">
          <w:rPr>
            <w:rFonts w:asciiTheme="minorHAnsi" w:eastAsiaTheme="minorEastAsia" w:hAnsiTheme="minorHAnsi" w:cstheme="minorBidi"/>
            <w:sz w:val="20"/>
            <w:szCs w:val="20"/>
            <w:lang w:val="en-GB"/>
          </w:rPr>
          <w:t>s</w:t>
        </w:r>
      </w:ins>
      <w:r w:rsidRPr="00033E26">
        <w:rPr>
          <w:rFonts w:asciiTheme="minorHAnsi" w:eastAsiaTheme="minorEastAsia" w:hAnsiTheme="minorHAnsi" w:cstheme="minorBidi"/>
          <w:sz w:val="20"/>
          <w:szCs w:val="20"/>
          <w:lang w:val="en-GB"/>
        </w:rPr>
        <w:t xml:space="preserve">ation for all NGI Sargasso calls combined </w:t>
      </w:r>
      <w:r w:rsidRPr="00033E26">
        <w:rPr>
          <w:rFonts w:asciiTheme="minorHAnsi" w:eastAsiaTheme="minorEastAsia" w:hAnsiTheme="minorHAnsi" w:cstheme="minorBidi"/>
          <w:b/>
          <w:bCs/>
          <w:sz w:val="20"/>
          <w:szCs w:val="20"/>
          <w:lang w:val="en-GB"/>
        </w:rPr>
        <w:t>cannot exceed EUR 150.000</w:t>
      </w:r>
      <w:r w:rsidRPr="00033E26">
        <w:rPr>
          <w:rFonts w:asciiTheme="minorHAnsi" w:eastAsiaTheme="minorEastAsia" w:hAnsiTheme="minorHAnsi" w:cstheme="minorBidi"/>
          <w:sz w:val="20"/>
          <w:szCs w:val="20"/>
          <w:lang w:val="en-GB"/>
        </w:rPr>
        <w:t>.</w:t>
      </w:r>
      <w:r w:rsidR="00E01B26" w:rsidRPr="00033E26">
        <w:rPr>
          <w:rFonts w:asciiTheme="minorHAnsi" w:eastAsiaTheme="minorEastAsia" w:hAnsiTheme="minorHAnsi" w:cstheme="minorBidi"/>
          <w:sz w:val="20"/>
          <w:szCs w:val="20"/>
          <w:lang w:val="en-GB"/>
        </w:rPr>
        <w:t xml:space="preserve"> Except from large organisations such as RTOs and Universities, which </w:t>
      </w:r>
      <w:r w:rsidR="00F25FC4" w:rsidRPr="00033E26">
        <w:rPr>
          <w:rFonts w:asciiTheme="minorHAnsi" w:eastAsiaTheme="minorEastAsia" w:hAnsiTheme="minorHAnsi" w:cstheme="minorBidi"/>
          <w:sz w:val="20"/>
          <w:szCs w:val="20"/>
          <w:lang w:val="en-GB"/>
        </w:rPr>
        <w:t>maximum</w:t>
      </w:r>
      <w:r w:rsidR="00E01B26" w:rsidRPr="00033E26">
        <w:rPr>
          <w:rFonts w:asciiTheme="minorHAnsi" w:eastAsiaTheme="minorEastAsia" w:hAnsiTheme="minorHAnsi" w:cstheme="minorBidi"/>
          <w:sz w:val="20"/>
          <w:szCs w:val="20"/>
          <w:lang w:val="en-GB"/>
        </w:rPr>
        <w:t xml:space="preserve"> is</w:t>
      </w:r>
      <w:r w:rsidR="004A3A9D" w:rsidRPr="00033E26">
        <w:rPr>
          <w:rFonts w:asciiTheme="minorHAnsi" w:eastAsiaTheme="minorEastAsia" w:hAnsiTheme="minorHAnsi" w:cstheme="minorBidi"/>
          <w:b/>
          <w:bCs/>
          <w:sz w:val="20"/>
          <w:szCs w:val="20"/>
          <w:lang w:val="en-GB"/>
        </w:rPr>
        <w:t xml:space="preserve"> EUR</w:t>
      </w:r>
      <w:r w:rsidR="00E01B26" w:rsidRPr="00033E26">
        <w:rPr>
          <w:rFonts w:asciiTheme="minorHAnsi" w:eastAsiaTheme="minorEastAsia" w:hAnsiTheme="minorHAnsi" w:cstheme="minorBidi"/>
          <w:sz w:val="20"/>
          <w:szCs w:val="20"/>
          <w:lang w:val="en-GB"/>
        </w:rPr>
        <w:t xml:space="preserve"> </w:t>
      </w:r>
      <w:r w:rsidR="004A3A9D" w:rsidRPr="00033E26">
        <w:rPr>
          <w:rFonts w:asciiTheme="minorHAnsi" w:eastAsiaTheme="minorEastAsia" w:hAnsiTheme="minorHAnsi" w:cstheme="minorBidi"/>
          <w:sz w:val="20"/>
          <w:szCs w:val="20"/>
          <w:lang w:val="en-GB"/>
        </w:rPr>
        <w:t>500.000.</w:t>
      </w:r>
    </w:p>
    <w:p w14:paraId="37334B18" w14:textId="77777777" w:rsidR="00B14BA7" w:rsidRPr="00033E26" w:rsidRDefault="00B14BA7" w:rsidP="00F25FC4">
      <w:pPr>
        <w:pStyle w:val="ql-align-justify"/>
        <w:shd w:val="clear" w:color="auto" w:fill="FFFFFF"/>
        <w:spacing w:before="0" w:beforeAutospacing="0" w:after="0" w:afterAutospacing="0"/>
        <w:jc w:val="both"/>
        <w:rPr>
          <w:rFonts w:ascii="inherit" w:hAnsi="inherit" w:cs="Arial"/>
          <w:color w:val="333333"/>
          <w:sz w:val="21"/>
          <w:szCs w:val="21"/>
          <w:lang w:val="en-GB"/>
        </w:rPr>
      </w:pPr>
    </w:p>
    <w:p w14:paraId="45D4A6D8" w14:textId="73FAF8EC"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b/>
          <w:bCs/>
          <w:sz w:val="20"/>
          <w:szCs w:val="20"/>
          <w:lang w:val="en-GB"/>
        </w:rPr>
        <w:t>OnCampus Programme</w:t>
      </w:r>
    </w:p>
    <w:p w14:paraId="0A117F1E" w14:textId="77777777"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NGI Sargasso offers mentoring, coaching, and networking opportunities to successful applicants to support them in achieving their project goals through the OnCampus Programme, which will be entirely online. The program is provided by Mobile World Capital Barcelona and offers personalized assistance, business guidance, expert insights, access to a vast network of key stakeholders, and marketing opportunities. The OnCampus Programme will be delivered through online platforms and tools, allowing applicants to participate remotely and access all program resources from anywhere in the world. </w:t>
      </w:r>
    </w:p>
    <w:p w14:paraId="5C4662C9" w14:textId="52BFA9D3"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The participation on this programme will be compulsory for EU partners and optional for US/Canadian entities.</w:t>
      </w:r>
    </w:p>
    <w:p w14:paraId="48248B39" w14:textId="77777777" w:rsidR="00FA1564" w:rsidRPr="00033E26" w:rsidRDefault="00FA1564"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p>
    <w:p w14:paraId="63F17FAD" w14:textId="3CFDE9B1"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b/>
          <w:bCs/>
          <w:sz w:val="20"/>
          <w:szCs w:val="20"/>
          <w:lang w:val="en-GB"/>
        </w:rPr>
        <w:t>Eligible beneficiaries</w:t>
      </w:r>
    </w:p>
    <w:p w14:paraId="0A9834F2" w14:textId="0A1F5B28" w:rsidR="00636209" w:rsidRPr="00033E26" w:rsidRDefault="00636209" w:rsidP="00F25FC4">
      <w:pPr>
        <w:pStyle w:val="NormalWeb"/>
        <w:shd w:val="clear" w:color="auto" w:fill="FFFFFF"/>
        <w:spacing w:before="0" w:beforeAutospacing="0" w:after="0" w:afterAutospacing="0"/>
        <w:jc w:val="both"/>
        <w:rPr>
          <w:rFonts w:asciiTheme="minorHAnsi" w:eastAsiaTheme="minorEastAsia" w:hAnsiTheme="minorHAnsi" w:cstheme="minorBidi"/>
          <w:sz w:val="20"/>
          <w:szCs w:val="20"/>
          <w:lang w:val="en-GB"/>
        </w:rPr>
      </w:pPr>
      <w:r w:rsidRPr="00033E26">
        <w:rPr>
          <w:rFonts w:asciiTheme="minorHAnsi" w:eastAsiaTheme="minorEastAsia" w:hAnsiTheme="minorHAnsi" w:cstheme="minorBidi"/>
          <w:sz w:val="20"/>
          <w:szCs w:val="20"/>
          <w:lang w:val="en-GB"/>
        </w:rPr>
        <w:t>The eligible countries are:</w:t>
      </w:r>
    </w:p>
    <w:p w14:paraId="212F5673" w14:textId="77777777" w:rsidR="00636209" w:rsidRPr="00033E26" w:rsidRDefault="00636209" w:rsidP="00F25FC4">
      <w:pPr>
        <w:pStyle w:val="Default"/>
        <w:numPr>
          <w:ilvl w:val="0"/>
          <w:numId w:val="47"/>
        </w:numPr>
        <w:jc w:val="both"/>
        <w:rPr>
          <w:rFonts w:asciiTheme="minorHAnsi" w:hAnsiTheme="minorHAnsi" w:cstheme="minorBidi"/>
          <w:color w:val="auto"/>
          <w:sz w:val="20"/>
          <w:szCs w:val="20"/>
          <w:lang w:val="en-GB"/>
        </w:rPr>
      </w:pPr>
      <w:r w:rsidRPr="00033E26">
        <w:rPr>
          <w:rFonts w:asciiTheme="minorHAnsi" w:hAnsiTheme="minorHAnsi" w:cstheme="minorBidi"/>
          <w:color w:val="auto"/>
          <w:sz w:val="20"/>
          <w:szCs w:val="20"/>
          <w:lang w:val="en-GB"/>
        </w:rPr>
        <w:t xml:space="preserve">The Member States (MS) of the European Union (EU), including their outermost regions; </w:t>
      </w:r>
    </w:p>
    <w:p w14:paraId="3C06D8FC" w14:textId="77777777" w:rsidR="00636209" w:rsidRPr="00033E26" w:rsidRDefault="00636209" w:rsidP="00F25FC4">
      <w:pPr>
        <w:pStyle w:val="Default"/>
        <w:numPr>
          <w:ilvl w:val="1"/>
          <w:numId w:val="47"/>
        </w:numPr>
        <w:jc w:val="both"/>
        <w:rPr>
          <w:rFonts w:asciiTheme="minorHAnsi" w:hAnsiTheme="minorHAnsi" w:cstheme="minorBidi"/>
          <w:color w:val="auto"/>
          <w:sz w:val="20"/>
          <w:szCs w:val="20"/>
          <w:lang w:val="en-GB"/>
        </w:rPr>
      </w:pPr>
      <w:r w:rsidRPr="00033E26">
        <w:rPr>
          <w:rFonts w:asciiTheme="minorHAnsi" w:hAnsiTheme="minorHAnsi" w:cstheme="minorBidi"/>
          <w:color w:val="auto"/>
          <w:sz w:val="20"/>
          <w:szCs w:val="20"/>
          <w:lang w:val="en-GB"/>
        </w:rPr>
        <w:lastRenderedPageBreak/>
        <w:t xml:space="preserve">In the case of Hungary, although it is an MS of the EU, according to Council Implementing Decision 2022/2506, no legal commitments should be entered into with any public interest trust established based on the Hungarian Law IX of 2021 or with any entity maintained by said public interest trust. </w:t>
      </w:r>
    </w:p>
    <w:p w14:paraId="6503E3EE" w14:textId="4EF3CDBB" w:rsidR="00636209" w:rsidRPr="00033E26" w:rsidRDefault="00636209" w:rsidP="00F25FC4">
      <w:pPr>
        <w:pStyle w:val="Default"/>
        <w:numPr>
          <w:ilvl w:val="0"/>
          <w:numId w:val="47"/>
        </w:numPr>
        <w:jc w:val="both"/>
        <w:rPr>
          <w:rFonts w:asciiTheme="minorHAnsi" w:hAnsiTheme="minorHAnsi" w:cstheme="minorBidi"/>
          <w:color w:val="auto"/>
          <w:sz w:val="20"/>
          <w:szCs w:val="20"/>
          <w:lang w:val="en-GB"/>
        </w:rPr>
      </w:pPr>
      <w:r w:rsidRPr="00033E26">
        <w:rPr>
          <w:rFonts w:asciiTheme="minorHAnsi" w:hAnsiTheme="minorHAnsi" w:cstheme="minorBidi"/>
          <w:color w:val="auto"/>
          <w:sz w:val="20"/>
          <w:szCs w:val="20"/>
          <w:lang w:val="en-GB"/>
        </w:rPr>
        <w:t xml:space="preserve">The Overseas Countries and Territories (OCT) linked to the Member States; </w:t>
      </w:r>
    </w:p>
    <w:p w14:paraId="7C7F0B63" w14:textId="5F06C9F2" w:rsidR="00636209" w:rsidRPr="00033E26" w:rsidRDefault="00636209" w:rsidP="00F25FC4">
      <w:pPr>
        <w:pStyle w:val="Default"/>
        <w:numPr>
          <w:ilvl w:val="0"/>
          <w:numId w:val="47"/>
        </w:numPr>
        <w:jc w:val="both"/>
        <w:rPr>
          <w:rFonts w:asciiTheme="minorHAnsi" w:hAnsiTheme="minorHAnsi" w:cstheme="minorBidi"/>
          <w:color w:val="auto"/>
          <w:sz w:val="20"/>
          <w:szCs w:val="20"/>
          <w:lang w:val="en-GB"/>
        </w:rPr>
      </w:pPr>
      <w:r w:rsidRPr="00033E26">
        <w:rPr>
          <w:rFonts w:asciiTheme="minorHAnsi" w:hAnsiTheme="minorHAnsi" w:cstheme="minorBidi"/>
          <w:color w:val="auto"/>
          <w:sz w:val="20"/>
          <w:szCs w:val="20"/>
          <w:lang w:val="en-GB"/>
        </w:rPr>
        <w:t xml:space="preserve">Horizon Europe associated countries at the time the NGI Sargasso grant entered into force (January 1, 2023), which are: Albania, Armenia, Bosnia and Herzegovina, the Faroe Islands, Georgia, Iceland, Israel, Kosovo, Moldova, Montenegro North Macedonia, Norway, Serbia, Tunisia, Türkiye, and Ukraine. The ones not included in this </w:t>
      </w:r>
      <w:r w:rsidR="7DDCB787" w:rsidRPr="00033E26">
        <w:rPr>
          <w:rFonts w:asciiTheme="minorHAnsi" w:hAnsiTheme="minorHAnsi" w:cstheme="minorBidi"/>
          <w:color w:val="auto"/>
          <w:sz w:val="20"/>
          <w:szCs w:val="20"/>
          <w:lang w:val="en-GB"/>
        </w:rPr>
        <w:t>list</w:t>
      </w:r>
      <w:r w:rsidRPr="00033E26">
        <w:rPr>
          <w:rFonts w:asciiTheme="minorHAnsi" w:hAnsiTheme="minorHAnsi" w:cstheme="minorBidi"/>
          <w:color w:val="auto"/>
          <w:sz w:val="20"/>
          <w:szCs w:val="20"/>
          <w:lang w:val="en-GB"/>
        </w:rPr>
        <w:t xml:space="preserve"> are not eligible. </w:t>
      </w:r>
    </w:p>
    <w:p w14:paraId="4A4CE327" w14:textId="77777777" w:rsidR="00636209" w:rsidRPr="00033E26" w:rsidRDefault="00636209" w:rsidP="00F25FC4">
      <w:pPr>
        <w:pStyle w:val="NormalWeb"/>
        <w:shd w:val="clear" w:color="auto" w:fill="FFFFFF"/>
        <w:spacing w:before="0" w:beforeAutospacing="0" w:after="0" w:afterAutospacing="0"/>
        <w:jc w:val="both"/>
        <w:rPr>
          <w:rFonts w:asciiTheme="minorHAnsi" w:eastAsiaTheme="minorEastAsia" w:hAnsiTheme="minorHAnsi" w:cstheme="minorBidi"/>
          <w:b/>
          <w:bCs/>
          <w:sz w:val="20"/>
          <w:szCs w:val="20"/>
          <w:lang w:val="en-GB"/>
        </w:rPr>
      </w:pPr>
    </w:p>
    <w:p w14:paraId="42BBFAC5" w14:textId="614BFFF2"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b/>
          <w:bCs/>
          <w:sz w:val="20"/>
          <w:szCs w:val="20"/>
          <w:lang w:val="en-GB"/>
        </w:rPr>
      </w:pPr>
      <w:r w:rsidRPr="00033E26">
        <w:rPr>
          <w:rFonts w:asciiTheme="minorHAnsi" w:eastAsiaTheme="minorEastAsia" w:hAnsiTheme="minorHAnsi" w:cstheme="minorBidi"/>
          <w:b/>
          <w:bCs/>
          <w:sz w:val="20"/>
          <w:szCs w:val="20"/>
          <w:lang w:val="en-GB"/>
        </w:rPr>
        <w:t>The eligible entities by NGI Sargasso open call should be legally identified under the following categories of organisations:</w:t>
      </w:r>
    </w:p>
    <w:p w14:paraId="40903920" w14:textId="48862D1B" w:rsidR="00B14BA7" w:rsidRPr="00033E26" w:rsidRDefault="00B14BA7" w:rsidP="00342D94">
      <w:pPr>
        <w:pStyle w:val="NormalWeb"/>
        <w:numPr>
          <w:ilvl w:val="0"/>
          <w:numId w:val="50"/>
        </w:numPr>
        <w:shd w:val="clear" w:color="auto" w:fill="FFFFFF"/>
        <w:spacing w:before="0" w:beforeAutospacing="0" w:after="0" w:afterAutospacing="0"/>
        <w:jc w:val="both"/>
        <w:rPr>
          <w:rFonts w:asciiTheme="minorHAnsi" w:eastAsiaTheme="minorEastAsia" w:hAnsiTheme="minorHAnsi" w:cstheme="minorBidi"/>
          <w:b/>
          <w:bCs/>
          <w:sz w:val="20"/>
          <w:szCs w:val="20"/>
          <w:lang w:val="en-GB"/>
        </w:rPr>
      </w:pPr>
      <w:r w:rsidRPr="00033E26">
        <w:rPr>
          <w:rFonts w:asciiTheme="minorHAnsi" w:eastAsiaTheme="minorEastAsia" w:hAnsiTheme="minorHAnsi" w:cstheme="minorBidi"/>
          <w:sz w:val="20"/>
          <w:szCs w:val="20"/>
          <w:lang w:val="en-GB"/>
        </w:rPr>
        <w:t>Universities</w:t>
      </w:r>
      <w:r w:rsidR="00636209" w:rsidRPr="00033E26">
        <w:rPr>
          <w:rFonts w:asciiTheme="minorHAnsi" w:eastAsiaTheme="minorEastAsia" w:hAnsiTheme="minorHAnsi" w:cstheme="minorBidi"/>
          <w:sz w:val="20"/>
          <w:szCs w:val="20"/>
          <w:lang w:val="en-GB"/>
        </w:rPr>
        <w:t>, RTOs</w:t>
      </w:r>
      <w:r w:rsidRPr="00033E26">
        <w:rPr>
          <w:rFonts w:asciiTheme="minorHAnsi" w:eastAsiaTheme="minorEastAsia" w:hAnsiTheme="minorHAnsi" w:cstheme="minorBidi"/>
          <w:sz w:val="20"/>
          <w:szCs w:val="20"/>
          <w:lang w:val="en-GB"/>
        </w:rPr>
        <w:t xml:space="preserve"> and research </w:t>
      </w:r>
      <w:r w:rsidR="001751FB" w:rsidRPr="00033E26">
        <w:rPr>
          <w:rFonts w:asciiTheme="minorHAnsi" w:eastAsiaTheme="minorEastAsia" w:hAnsiTheme="minorHAnsi" w:cstheme="minorBidi"/>
          <w:sz w:val="20"/>
          <w:szCs w:val="20"/>
          <w:lang w:val="en-GB"/>
        </w:rPr>
        <w:t>centres</w:t>
      </w:r>
      <w:r w:rsidRPr="00033E26">
        <w:rPr>
          <w:rFonts w:asciiTheme="minorHAnsi" w:eastAsiaTheme="minorEastAsia" w:hAnsiTheme="minorHAnsi" w:cstheme="minorBidi"/>
          <w:sz w:val="20"/>
          <w:szCs w:val="20"/>
          <w:lang w:val="en-GB"/>
        </w:rPr>
        <w:t>:</w:t>
      </w:r>
      <w:r w:rsidRPr="00033E26">
        <w:rPr>
          <w:rFonts w:asciiTheme="minorHAnsi" w:eastAsiaTheme="minorEastAsia" w:hAnsiTheme="minorHAnsi" w:cstheme="minorBidi"/>
          <w:b/>
          <w:bCs/>
          <w:sz w:val="20"/>
          <w:szCs w:val="20"/>
          <w:lang w:val="en-GB"/>
        </w:rPr>
        <w:t xml:space="preserve"> academic and research institutions with a focus on developing novel knowledge areas and technologies aligned with the focus of NGI Sargasso.</w:t>
      </w:r>
    </w:p>
    <w:p w14:paraId="77EC4721" w14:textId="679B367C" w:rsidR="00B14BA7" w:rsidRPr="00033E26" w:rsidRDefault="00B14BA7" w:rsidP="00342D94">
      <w:pPr>
        <w:pStyle w:val="NormalWeb"/>
        <w:numPr>
          <w:ilvl w:val="0"/>
          <w:numId w:val="50"/>
        </w:numPr>
        <w:shd w:val="clear" w:color="auto" w:fill="FFFFFF"/>
        <w:spacing w:before="0" w:beforeAutospacing="0" w:after="0" w:afterAutospacing="0"/>
        <w:jc w:val="both"/>
        <w:rPr>
          <w:rFonts w:asciiTheme="minorHAnsi" w:eastAsiaTheme="minorEastAsia" w:hAnsiTheme="minorHAnsi" w:cstheme="minorBidi"/>
          <w:b/>
          <w:bCs/>
          <w:sz w:val="20"/>
          <w:szCs w:val="20"/>
          <w:lang w:val="en-GB"/>
        </w:rPr>
      </w:pPr>
      <w:r w:rsidRPr="00033E26">
        <w:rPr>
          <w:rFonts w:asciiTheme="minorHAnsi" w:eastAsiaTheme="minorEastAsia" w:hAnsiTheme="minorHAnsi" w:cstheme="minorBidi"/>
          <w:sz w:val="20"/>
          <w:szCs w:val="20"/>
          <w:lang w:val="en-GB"/>
        </w:rPr>
        <w:t>NGOs and foundations:</w:t>
      </w:r>
      <w:r w:rsidRPr="00033E26">
        <w:rPr>
          <w:rFonts w:asciiTheme="minorHAnsi" w:eastAsiaTheme="minorEastAsia" w:hAnsiTheme="minorHAnsi" w:cstheme="minorBidi"/>
          <w:b/>
          <w:bCs/>
          <w:sz w:val="20"/>
          <w:szCs w:val="20"/>
          <w:lang w:val="en-GB"/>
        </w:rPr>
        <w:t xml:space="preserve"> non-profit organizations and foundations that work under the NGI areas of knowledge and technologies.</w:t>
      </w:r>
    </w:p>
    <w:p w14:paraId="3E71BA45" w14:textId="5D278B6C" w:rsidR="00B14BA7" w:rsidRPr="00033E26" w:rsidRDefault="00B14BA7" w:rsidP="00342D94">
      <w:pPr>
        <w:pStyle w:val="NormalWeb"/>
        <w:numPr>
          <w:ilvl w:val="0"/>
          <w:numId w:val="50"/>
        </w:numPr>
        <w:shd w:val="clear" w:color="auto" w:fill="FFFFFF"/>
        <w:spacing w:before="0" w:beforeAutospacing="0" w:after="0" w:afterAutospacing="0"/>
        <w:jc w:val="both"/>
        <w:rPr>
          <w:rFonts w:asciiTheme="minorHAnsi" w:eastAsiaTheme="minorEastAsia" w:hAnsiTheme="minorHAnsi" w:cstheme="minorBidi"/>
          <w:b/>
          <w:bCs/>
          <w:sz w:val="20"/>
          <w:szCs w:val="20"/>
          <w:lang w:val="en-GB"/>
        </w:rPr>
      </w:pPr>
      <w:r w:rsidRPr="00033E26">
        <w:rPr>
          <w:rFonts w:asciiTheme="minorHAnsi" w:eastAsiaTheme="minorEastAsia" w:hAnsiTheme="minorHAnsi" w:cstheme="minorBidi"/>
          <w:sz w:val="20"/>
          <w:szCs w:val="20"/>
          <w:lang w:val="en-GB"/>
        </w:rPr>
        <w:t>SMEs and startups:</w:t>
      </w:r>
      <w:r w:rsidRPr="00033E26">
        <w:rPr>
          <w:rFonts w:asciiTheme="minorHAnsi" w:eastAsiaTheme="minorEastAsia" w:hAnsiTheme="minorHAnsi" w:cstheme="minorBidi"/>
          <w:b/>
          <w:bCs/>
          <w:sz w:val="20"/>
          <w:szCs w:val="20"/>
          <w:lang w:val="en-GB"/>
        </w:rPr>
        <w:t xml:space="preserve"> small and medium-sized enterprises and startups that focus on developing innovative solutions related to NGI Sargasso’s areas of focus.</w:t>
      </w:r>
    </w:p>
    <w:p w14:paraId="529C6489" w14:textId="77777777" w:rsidR="00636209" w:rsidRPr="00033E26" w:rsidRDefault="00636209" w:rsidP="00342D94">
      <w:pPr>
        <w:pStyle w:val="NormalWeb"/>
        <w:shd w:val="clear" w:color="auto" w:fill="FFFFFF"/>
        <w:spacing w:before="0" w:beforeAutospacing="0" w:after="0" w:afterAutospacing="0"/>
        <w:jc w:val="both"/>
        <w:rPr>
          <w:rFonts w:asciiTheme="minorHAnsi" w:eastAsiaTheme="minorEastAsia" w:hAnsiTheme="minorHAnsi" w:cstheme="minorBidi"/>
          <w:b/>
          <w:bCs/>
          <w:sz w:val="20"/>
          <w:szCs w:val="20"/>
          <w:lang w:val="en-GB"/>
        </w:rPr>
      </w:pPr>
    </w:p>
    <w:p w14:paraId="2C03B785" w14:textId="5E7D3A86"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b/>
          <w:bCs/>
          <w:sz w:val="20"/>
          <w:szCs w:val="20"/>
          <w:lang w:val="en-GB"/>
        </w:rPr>
      </w:pPr>
      <w:r w:rsidRPr="00033E26">
        <w:rPr>
          <w:rFonts w:asciiTheme="minorHAnsi" w:eastAsiaTheme="minorEastAsia" w:hAnsiTheme="minorHAnsi" w:cstheme="minorBidi"/>
          <w:b/>
          <w:bCs/>
          <w:sz w:val="20"/>
          <w:szCs w:val="20"/>
          <w:lang w:val="en-GB"/>
        </w:rPr>
        <w:t>It is important to note that for an application to be accepted, the Member States and Associated Countries applicant must be supported by an entity from the US and/or Canada. These entities should be included via signed-support letter.</w:t>
      </w:r>
    </w:p>
    <w:p w14:paraId="25A4239D" w14:textId="1F8C6213"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b/>
          <w:bCs/>
          <w:sz w:val="20"/>
          <w:szCs w:val="20"/>
          <w:lang w:val="en-GB"/>
        </w:rPr>
      </w:pPr>
      <w:r w:rsidRPr="00033E26">
        <w:rPr>
          <w:rFonts w:asciiTheme="minorHAnsi" w:eastAsiaTheme="minorEastAsia" w:hAnsiTheme="minorHAnsi" w:cstheme="minorBidi"/>
          <w:b/>
          <w:bCs/>
          <w:sz w:val="20"/>
          <w:szCs w:val="20"/>
          <w:lang w:val="en-GB"/>
        </w:rPr>
        <w:t xml:space="preserve">Moreover, </w:t>
      </w:r>
      <w:r w:rsidRPr="00033E26">
        <w:rPr>
          <w:rFonts w:asciiTheme="minorHAnsi" w:eastAsiaTheme="minorEastAsia" w:hAnsiTheme="minorHAnsi" w:cstheme="minorBidi"/>
          <w:sz w:val="20"/>
          <w:szCs w:val="20"/>
          <w:lang w:val="en-GB"/>
        </w:rPr>
        <w:t xml:space="preserve">only the Member States and Associated Countries </w:t>
      </w:r>
      <w:r w:rsidR="0D72C330" w:rsidRPr="00033E26">
        <w:rPr>
          <w:rFonts w:asciiTheme="minorHAnsi" w:eastAsiaTheme="minorEastAsia" w:hAnsiTheme="minorHAnsi" w:cstheme="minorBidi"/>
          <w:sz w:val="20"/>
          <w:szCs w:val="20"/>
          <w:lang w:val="en-GB"/>
        </w:rPr>
        <w:t>entities</w:t>
      </w:r>
      <w:r w:rsidRPr="00033E26">
        <w:rPr>
          <w:rFonts w:asciiTheme="minorHAnsi" w:eastAsiaTheme="minorEastAsia" w:hAnsiTheme="minorHAnsi" w:cstheme="minorBidi"/>
          <w:sz w:val="20"/>
          <w:szCs w:val="20"/>
          <w:lang w:val="en-GB"/>
        </w:rPr>
        <w:t xml:space="preserve"> will receive financial support</w:t>
      </w:r>
      <w:r w:rsidRPr="00033E26">
        <w:rPr>
          <w:rFonts w:asciiTheme="minorHAnsi" w:eastAsiaTheme="minorEastAsia" w:hAnsiTheme="minorHAnsi" w:cstheme="minorBidi"/>
          <w:b/>
          <w:bCs/>
          <w:sz w:val="20"/>
          <w:szCs w:val="20"/>
          <w:lang w:val="en-GB"/>
        </w:rPr>
        <w:t>.</w:t>
      </w:r>
    </w:p>
    <w:p w14:paraId="24F6FDA7" w14:textId="00B1EF07" w:rsidR="00B14BA7" w:rsidRPr="00033E26" w:rsidRDefault="00B14BA7" w:rsidP="00F25FC4">
      <w:pPr>
        <w:pStyle w:val="NormalWeb"/>
        <w:shd w:val="clear" w:color="auto" w:fill="FFFFFF"/>
        <w:spacing w:before="0" w:beforeAutospacing="0" w:after="0" w:afterAutospacing="0"/>
        <w:jc w:val="both"/>
        <w:rPr>
          <w:rFonts w:asciiTheme="minorHAnsi" w:eastAsiaTheme="minorEastAsia" w:hAnsiTheme="minorHAnsi" w:cstheme="minorBidi"/>
          <w:b/>
          <w:bCs/>
          <w:sz w:val="20"/>
          <w:szCs w:val="20"/>
          <w:lang w:val="en-GB"/>
        </w:rPr>
      </w:pPr>
      <w:r w:rsidRPr="00033E26">
        <w:rPr>
          <w:rFonts w:asciiTheme="minorHAnsi" w:eastAsiaTheme="minorEastAsia" w:hAnsiTheme="minorHAnsi" w:cstheme="minorBidi"/>
          <w:b/>
          <w:bCs/>
          <w:sz w:val="20"/>
          <w:szCs w:val="20"/>
          <w:lang w:val="en-GB"/>
        </w:rPr>
        <w:t xml:space="preserve">To facilitate this process, NGI Sargasso consortium provides a </w:t>
      </w:r>
      <w:hyperlink r:id="rId15" w:tgtFrame="_blank" w:history="1">
        <w:r w:rsidRPr="00033E26">
          <w:rPr>
            <w:rFonts w:asciiTheme="minorHAnsi" w:eastAsiaTheme="minorEastAsia" w:hAnsiTheme="minorHAnsi" w:cstheme="minorBidi"/>
            <w:b/>
            <w:bCs/>
            <w:sz w:val="20"/>
            <w:szCs w:val="20"/>
            <w:lang w:val="en-GB"/>
          </w:rPr>
          <w:t>brokerage system</w:t>
        </w:r>
      </w:hyperlink>
      <w:r w:rsidRPr="00033E26">
        <w:rPr>
          <w:rFonts w:asciiTheme="minorHAnsi" w:eastAsiaTheme="minorEastAsia" w:hAnsiTheme="minorHAnsi" w:cstheme="minorBidi"/>
          <w:b/>
          <w:bCs/>
          <w:sz w:val="20"/>
          <w:szCs w:val="20"/>
          <w:lang w:val="en-GB"/>
        </w:rPr>
        <w:t xml:space="preserve"> that enables applicants to identify potential partners and submit joint proposals, if there is not a previous link established among EU and US/Canadian entities.</w:t>
      </w:r>
    </w:p>
    <w:p w14:paraId="39916733" w14:textId="77777777" w:rsidR="00636209" w:rsidRPr="00033E26" w:rsidRDefault="00636209" w:rsidP="00F25FC4">
      <w:pPr>
        <w:pStyle w:val="NormalWeb"/>
        <w:shd w:val="clear" w:color="auto" w:fill="FFFFFF"/>
        <w:spacing w:before="0" w:beforeAutospacing="0" w:after="0" w:afterAutospacing="0"/>
        <w:jc w:val="both"/>
        <w:rPr>
          <w:rFonts w:ascii="inherit" w:hAnsi="inherit" w:cs="Arial"/>
          <w:color w:val="333333"/>
          <w:sz w:val="21"/>
          <w:szCs w:val="21"/>
          <w:lang w:val="en-GB"/>
        </w:rPr>
      </w:pPr>
    </w:p>
    <w:p w14:paraId="0D06753D" w14:textId="77777777" w:rsidR="00636209" w:rsidRPr="00033E26" w:rsidRDefault="00636209" w:rsidP="00F25FC4">
      <w:pPr>
        <w:jc w:val="both"/>
        <w:rPr>
          <w:b/>
          <w:bCs/>
          <w:lang w:val="en-GB"/>
        </w:rPr>
      </w:pPr>
      <w:r w:rsidRPr="00033E26">
        <w:rPr>
          <w:lang w:val="en-GB"/>
        </w:rPr>
        <w:t>Language in which application</w:t>
      </w:r>
      <w:r w:rsidRPr="00033E26">
        <w:rPr>
          <w:b/>
          <w:bCs/>
          <w:lang w:val="en-GB"/>
        </w:rPr>
        <w:t xml:space="preserve"> </w:t>
      </w:r>
      <w:r w:rsidRPr="00033E26">
        <w:rPr>
          <w:lang w:val="en-GB"/>
        </w:rPr>
        <w:t xml:space="preserve">should be submitted: </w:t>
      </w:r>
      <w:r w:rsidRPr="00033E26">
        <w:rPr>
          <w:b/>
          <w:bCs/>
          <w:lang w:val="en-GB"/>
        </w:rPr>
        <w:t>English</w:t>
      </w:r>
      <w:r w:rsidRPr="00033E26">
        <w:rPr>
          <w:lang w:val="en-GB"/>
        </w:rPr>
        <w:t xml:space="preserve"> </w:t>
      </w:r>
    </w:p>
    <w:p w14:paraId="4BCC64EC" w14:textId="2B0B1CFF" w:rsidR="00636209" w:rsidRPr="00033E26" w:rsidRDefault="00636209" w:rsidP="00F25FC4">
      <w:pPr>
        <w:jc w:val="both"/>
        <w:rPr>
          <w:b/>
          <w:bCs/>
          <w:color w:val="009DA7" w:themeColor="accent1"/>
          <w:lang w:val="en-GB"/>
        </w:rPr>
      </w:pPr>
      <w:r w:rsidRPr="00033E26">
        <w:rPr>
          <w:lang w:val="en-GB"/>
        </w:rPr>
        <w:t xml:space="preserve">Web address for further information: </w:t>
      </w:r>
      <w:hyperlink r:id="rId16" w:history="1">
        <w:r w:rsidRPr="00033E26">
          <w:rPr>
            <w:b/>
            <w:bCs/>
            <w:color w:val="009DA7" w:themeColor="accent1"/>
            <w:lang w:val="en-GB"/>
          </w:rPr>
          <w:t>https://ngisargasso.eu/</w:t>
        </w:r>
      </w:hyperlink>
    </w:p>
    <w:p w14:paraId="7B48A1AD" w14:textId="77777777" w:rsidR="00636209" w:rsidRPr="00033E26" w:rsidRDefault="00636209" w:rsidP="00F25FC4">
      <w:pPr>
        <w:jc w:val="both"/>
        <w:rPr>
          <w:b/>
          <w:bCs/>
          <w:lang w:val="en-GB"/>
        </w:rPr>
      </w:pPr>
      <w:r w:rsidRPr="00033E26">
        <w:rPr>
          <w:lang w:val="en-GB"/>
        </w:rPr>
        <w:t xml:space="preserve">Email address for further information: </w:t>
      </w:r>
      <w:hyperlink r:id="rId17" w:history="1">
        <w:r w:rsidRPr="00033E26">
          <w:rPr>
            <w:b/>
            <w:bCs/>
            <w:color w:val="009DA7" w:themeColor="accent1"/>
            <w:lang w:val="en-GB"/>
          </w:rPr>
          <w:t>helpdesk@ngisargasso.eu</w:t>
        </w:r>
      </w:hyperlink>
    </w:p>
    <w:p w14:paraId="6186D782" w14:textId="2FCE943D" w:rsidR="00636209" w:rsidRPr="00033E26" w:rsidRDefault="00636209" w:rsidP="00F25FC4">
      <w:pPr>
        <w:jc w:val="both"/>
        <w:rPr>
          <w:b/>
          <w:bCs/>
          <w:color w:val="009DA7" w:themeColor="accent1"/>
          <w:lang w:val="en-GB"/>
        </w:rPr>
      </w:pPr>
      <w:r w:rsidRPr="00033E26">
        <w:rPr>
          <w:lang w:val="en-GB"/>
        </w:rPr>
        <w:t xml:space="preserve">Open call submission platform: </w:t>
      </w:r>
      <w:hyperlink r:id="rId18" w:history="1">
        <w:r w:rsidR="001751FB" w:rsidRPr="00033E26">
          <w:rPr>
            <w:b/>
            <w:bCs/>
            <w:color w:val="009DA7" w:themeColor="accent1"/>
            <w:lang w:val="en-GB"/>
          </w:rPr>
          <w:t>cascadefunding.sploro.eu/application/new?program=ngi-sargasso-open-call-4</w:t>
        </w:r>
      </w:hyperlink>
    </w:p>
    <w:sectPr w:rsidR="00636209" w:rsidRPr="00033E26" w:rsidSect="00E9717D">
      <w:headerReference w:type="default" r:id="rId19"/>
      <w:footerReference w:type="default" r:id="rId20"/>
      <w:headerReference w:type="first" r:id="rId21"/>
      <w:footerReference w:type="first" r:id="rId22"/>
      <w:endnotePr>
        <w:numFmt w:val="decimal"/>
      </w:endnotePr>
      <w:pgSz w:w="12240" w:h="15840"/>
      <w:pgMar w:top="1440" w:right="1440" w:bottom="1440" w:left="1440" w:header="0" w:footer="56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5E14A3" w14:textId="77777777" w:rsidR="002E7E93" w:rsidRDefault="002E7E93">
      <w:pPr>
        <w:spacing w:line="240" w:lineRule="auto"/>
      </w:pPr>
      <w:r>
        <w:separator/>
      </w:r>
    </w:p>
  </w:endnote>
  <w:endnote w:type="continuationSeparator" w:id="0">
    <w:p w14:paraId="442C6292" w14:textId="77777777" w:rsidR="002E7E93" w:rsidRDefault="002E7E93">
      <w:pPr>
        <w:spacing w:line="240" w:lineRule="auto"/>
      </w:pPr>
      <w:r>
        <w:continuationSeparator/>
      </w:r>
    </w:p>
  </w:endnote>
  <w:endnote w:type="continuationNotice" w:id="1">
    <w:p w14:paraId="0A21D051" w14:textId="77777777" w:rsidR="002E7E93" w:rsidRDefault="002E7E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mbria"/>
    <w:charset w:val="00"/>
    <w:family w:val="auto"/>
    <w:pitch w:val="variable"/>
    <w:sig w:usb0="2000020F" w:usb1="00000003"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 w:name="Comfortaa Bold">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4481BB" w14:textId="77777777" w:rsidR="00FA6E75" w:rsidRDefault="00FA6E75"/>
  <w:p w14:paraId="3B7D744B" w14:textId="77777777" w:rsidR="00FA6E75" w:rsidRDefault="00FA6E75">
    <w:pPr>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5F24E" w14:textId="77777777" w:rsidR="00FA6E75" w:rsidRDefault="00FA6E75"/>
  <w:tbl>
    <w:tblPr>
      <w:tblStyle w:val="2"/>
      <w:tblW w:w="9360" w:type="dxa"/>
      <w:tblBorders>
        <w:top w:val="single" w:sz="2" w:space="0" w:color="7C99AD" w:themeColor="accent2"/>
        <w:left w:val="single" w:sz="8" w:space="0" w:color="FFFFFF"/>
        <w:bottom w:val="single" w:sz="8" w:space="0" w:color="FFFFFF"/>
        <w:right w:val="single" w:sz="8" w:space="0" w:color="FFFFFF"/>
        <w:insideH w:val="single" w:sz="8" w:space="0" w:color="FFFFFF"/>
        <w:insideV w:val="single" w:sz="8" w:space="0" w:color="FFFFFF"/>
      </w:tblBorders>
      <w:tblLayout w:type="fixed"/>
      <w:tblLook w:val="0600" w:firstRow="0" w:lastRow="0" w:firstColumn="0" w:lastColumn="0" w:noHBand="1" w:noVBand="1"/>
    </w:tblPr>
    <w:tblGrid>
      <w:gridCol w:w="915"/>
      <w:gridCol w:w="4005"/>
      <w:gridCol w:w="2970"/>
      <w:gridCol w:w="1470"/>
    </w:tblGrid>
    <w:tr w:rsidR="00FA6E75" w14:paraId="5A546DD2" w14:textId="77777777" w:rsidTr="00D255A8">
      <w:trPr>
        <w:trHeight w:val="184"/>
      </w:trPr>
      <w:tc>
        <w:tcPr>
          <w:tcW w:w="915" w:type="dxa"/>
          <w:shd w:val="clear" w:color="auto" w:fill="auto"/>
          <w:tcMar>
            <w:top w:w="100" w:type="dxa"/>
            <w:left w:w="100" w:type="dxa"/>
            <w:bottom w:w="100" w:type="dxa"/>
            <w:right w:w="100" w:type="dxa"/>
          </w:tcMar>
        </w:tcPr>
        <w:p w14:paraId="4BAD5B13" w14:textId="38991895" w:rsidR="00FA6E75" w:rsidRDefault="00FA6E75"/>
      </w:tc>
      <w:tc>
        <w:tcPr>
          <w:tcW w:w="4005" w:type="dxa"/>
          <w:shd w:val="clear" w:color="auto" w:fill="auto"/>
          <w:tcMar>
            <w:top w:w="100" w:type="dxa"/>
            <w:left w:w="100" w:type="dxa"/>
            <w:bottom w:w="100" w:type="dxa"/>
            <w:right w:w="100" w:type="dxa"/>
          </w:tcMar>
          <w:vAlign w:val="center"/>
        </w:tcPr>
        <w:p w14:paraId="548BBF58" w14:textId="69BAA6AD" w:rsidR="00FA6E75" w:rsidRDefault="00FA6E75" w:rsidP="00C27CA6">
          <w:pPr>
            <w:spacing w:line="240" w:lineRule="auto"/>
            <w:rPr>
              <w:b/>
              <w:sz w:val="16"/>
              <w:szCs w:val="16"/>
            </w:rPr>
          </w:pPr>
        </w:p>
      </w:tc>
      <w:tc>
        <w:tcPr>
          <w:tcW w:w="2970" w:type="dxa"/>
          <w:shd w:val="clear" w:color="auto" w:fill="auto"/>
          <w:tcMar>
            <w:top w:w="100" w:type="dxa"/>
            <w:left w:w="100" w:type="dxa"/>
            <w:bottom w:w="100" w:type="dxa"/>
            <w:right w:w="100" w:type="dxa"/>
          </w:tcMar>
          <w:vAlign w:val="center"/>
        </w:tcPr>
        <w:p w14:paraId="10386BD6" w14:textId="04F49CAC" w:rsidR="00FA6E75" w:rsidRPr="00A2326C" w:rsidRDefault="00FA6E75">
          <w:pPr>
            <w:spacing w:line="240" w:lineRule="auto"/>
            <w:jc w:val="right"/>
            <w:rPr>
              <w:color w:val="472F8C" w:themeColor="text2"/>
            </w:rPr>
          </w:pPr>
        </w:p>
      </w:tc>
      <w:tc>
        <w:tcPr>
          <w:tcW w:w="1470" w:type="dxa"/>
          <w:shd w:val="clear" w:color="auto" w:fill="auto"/>
          <w:tcMar>
            <w:top w:w="100" w:type="dxa"/>
            <w:left w:w="100" w:type="dxa"/>
            <w:bottom w:w="100" w:type="dxa"/>
            <w:right w:w="100" w:type="dxa"/>
          </w:tcMar>
          <w:vAlign w:val="center"/>
        </w:tcPr>
        <w:p w14:paraId="5F8DB48D" w14:textId="5DA04D19" w:rsidR="00FA6E75" w:rsidRDefault="00FA6E75">
          <w:pPr>
            <w:widowControl w:val="0"/>
            <w:spacing w:line="240" w:lineRule="auto"/>
            <w:jc w:val="right"/>
            <w:rPr>
              <w:sz w:val="16"/>
              <w:szCs w:val="16"/>
            </w:rPr>
          </w:pPr>
        </w:p>
      </w:tc>
    </w:tr>
  </w:tbl>
  <w:p w14:paraId="74060101" w14:textId="77777777" w:rsidR="00FA6E75" w:rsidRDefault="00FA6E75">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5BFD84" w14:textId="77777777" w:rsidR="002E7E93" w:rsidRDefault="002E7E93">
      <w:pPr>
        <w:spacing w:line="240" w:lineRule="auto"/>
      </w:pPr>
      <w:r>
        <w:separator/>
      </w:r>
    </w:p>
  </w:footnote>
  <w:footnote w:type="continuationSeparator" w:id="0">
    <w:p w14:paraId="731D0B63" w14:textId="77777777" w:rsidR="002E7E93" w:rsidRDefault="002E7E93">
      <w:pPr>
        <w:spacing w:line="240" w:lineRule="auto"/>
      </w:pPr>
      <w:r>
        <w:continuationSeparator/>
      </w:r>
    </w:p>
  </w:footnote>
  <w:footnote w:type="continuationNotice" w:id="1">
    <w:p w14:paraId="1B1204B4" w14:textId="77777777" w:rsidR="002E7E93" w:rsidRDefault="002E7E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4CF25B" w14:textId="77777777" w:rsidR="00FA6E75" w:rsidRDefault="00FA6E75">
    <w:pPr>
      <w:rPr>
        <w:sz w:val="2"/>
        <w:szCs w:val="2"/>
      </w:rPr>
    </w:pPr>
  </w:p>
  <w:p w14:paraId="6FE49747" w14:textId="0874019E" w:rsidR="00FA6E75" w:rsidRDefault="00FA6E75" w:rsidP="004E4886"/>
  <w:p w14:paraId="656EB298" w14:textId="77777777" w:rsidR="00825405" w:rsidRDefault="00825405" w:rsidP="004E4886"/>
  <w:tbl>
    <w:tblPr>
      <w:tblStyle w:val="3"/>
      <w:tblW w:w="9360" w:type="dxa"/>
      <w:tblBorders>
        <w:bottom w:val="single" w:sz="2" w:space="0" w:color="7C99AD" w:themeColor="accent2"/>
      </w:tblBorders>
      <w:tblLayout w:type="fixed"/>
      <w:tblLook w:val="0600" w:firstRow="0" w:lastRow="0" w:firstColumn="0" w:lastColumn="0" w:noHBand="1" w:noVBand="1"/>
    </w:tblPr>
    <w:tblGrid>
      <w:gridCol w:w="6521"/>
      <w:gridCol w:w="2839"/>
    </w:tblGrid>
    <w:tr w:rsidR="00825405" w14:paraId="3D22F5D0" w14:textId="77777777" w:rsidTr="005D769F">
      <w:tc>
        <w:tcPr>
          <w:tcW w:w="6521" w:type="dxa"/>
          <w:shd w:val="clear" w:color="auto" w:fill="auto"/>
          <w:tcMar>
            <w:top w:w="100" w:type="dxa"/>
            <w:left w:w="100" w:type="dxa"/>
            <w:bottom w:w="100" w:type="dxa"/>
            <w:right w:w="100" w:type="dxa"/>
          </w:tcMar>
          <w:vAlign w:val="bottom"/>
        </w:tcPr>
        <w:p w14:paraId="7F2D51FB" w14:textId="3FE28360" w:rsidR="00825405" w:rsidRPr="0098537C" w:rsidRDefault="0030704C" w:rsidP="00825405">
          <w:pPr>
            <w:spacing w:line="240" w:lineRule="auto"/>
            <w:rPr>
              <w:sz w:val="16"/>
              <w:szCs w:val="16"/>
              <w:highlight w:val="cyan"/>
              <w:shd w:val="clear" w:color="auto" w:fill="FFF2CC"/>
            </w:rPr>
          </w:pPr>
          <w:r>
            <w:rPr>
              <w:b/>
              <w:bCs/>
              <w:sz w:val="16"/>
              <w:szCs w:val="16"/>
            </w:rPr>
            <w:t>Open Call Summary</w:t>
          </w:r>
        </w:p>
      </w:tc>
      <w:tc>
        <w:tcPr>
          <w:tcW w:w="2839" w:type="dxa"/>
          <w:shd w:val="clear" w:color="auto" w:fill="auto"/>
          <w:tcMar>
            <w:top w:w="100" w:type="dxa"/>
            <w:left w:w="100" w:type="dxa"/>
            <w:bottom w:w="100" w:type="dxa"/>
            <w:right w:w="100" w:type="dxa"/>
          </w:tcMar>
          <w:vAlign w:val="bottom"/>
        </w:tcPr>
        <w:p w14:paraId="08AF036C" w14:textId="22AAF315" w:rsidR="00825405" w:rsidRDefault="00825405" w:rsidP="00825405">
          <w:pPr>
            <w:widowControl w:val="0"/>
            <w:spacing w:line="240" w:lineRule="auto"/>
            <w:jc w:val="right"/>
          </w:pPr>
        </w:p>
      </w:tc>
    </w:tr>
  </w:tbl>
  <w:p w14:paraId="71B0C12A" w14:textId="77777777" w:rsidR="00825405" w:rsidRDefault="00825405" w:rsidP="004E488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86E1DB" w14:textId="77D37E3F" w:rsidR="00FA6E75" w:rsidRDefault="00FA6E75" w:rsidP="00587AED">
    <w:pPr>
      <w:ind w:hanging="1418"/>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46A6B"/>
    <w:multiLevelType w:val="hybridMultilevel"/>
    <w:tmpl w:val="C0C494F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5565896"/>
    <w:multiLevelType w:val="hybridMultilevel"/>
    <w:tmpl w:val="7D34AE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67C7B79"/>
    <w:multiLevelType w:val="hybridMultilevel"/>
    <w:tmpl w:val="6356363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CF137CC"/>
    <w:multiLevelType w:val="multilevel"/>
    <w:tmpl w:val="0C0A001D"/>
    <w:numStyleLink w:val="GENOMED4ALL"/>
  </w:abstractNum>
  <w:abstractNum w:abstractNumId="4" w15:restartNumberingAfterBreak="0">
    <w:nsid w:val="0D7D1B5A"/>
    <w:multiLevelType w:val="multilevel"/>
    <w:tmpl w:val="128CEB42"/>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E921716"/>
    <w:multiLevelType w:val="hybridMultilevel"/>
    <w:tmpl w:val="A7444D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FCA621F"/>
    <w:multiLevelType w:val="multilevel"/>
    <w:tmpl w:val="F816E51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05D6F2D"/>
    <w:multiLevelType w:val="hybridMultilevel"/>
    <w:tmpl w:val="9EB05E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2F31FA3"/>
    <w:multiLevelType w:val="hybridMultilevel"/>
    <w:tmpl w:val="E0FE125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34570A3"/>
    <w:multiLevelType w:val="hybridMultilevel"/>
    <w:tmpl w:val="DDCC6C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36360EA"/>
    <w:multiLevelType w:val="multilevel"/>
    <w:tmpl w:val="9748495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5995239"/>
    <w:multiLevelType w:val="hybridMultilevel"/>
    <w:tmpl w:val="5296D72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94B1426"/>
    <w:multiLevelType w:val="multilevel"/>
    <w:tmpl w:val="2E80339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9E35420"/>
    <w:multiLevelType w:val="multilevel"/>
    <w:tmpl w:val="51746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10184A"/>
    <w:multiLevelType w:val="hybridMultilevel"/>
    <w:tmpl w:val="27540B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238B40FF"/>
    <w:multiLevelType w:val="multilevel"/>
    <w:tmpl w:val="6CCC3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3D67ADB"/>
    <w:multiLevelType w:val="multilevel"/>
    <w:tmpl w:val="F830E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62E7F66"/>
    <w:multiLevelType w:val="hybridMultilevel"/>
    <w:tmpl w:val="617AF6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D240B66"/>
    <w:multiLevelType w:val="hybridMultilevel"/>
    <w:tmpl w:val="5110604E"/>
    <w:lvl w:ilvl="0" w:tplc="127C7B0E">
      <w:start w:val="1"/>
      <w:numFmt w:val="decimal"/>
      <w:lvlText w:val="%1)"/>
      <w:lvlJc w:val="left"/>
      <w:pPr>
        <w:ind w:left="720" w:hanging="360"/>
      </w:pPr>
      <w:rPr>
        <w:rFonts w:hint="default"/>
        <w:color w:val="000000"/>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DAD03C7"/>
    <w:multiLevelType w:val="hybridMultilevel"/>
    <w:tmpl w:val="4454D5B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03B060F"/>
    <w:multiLevelType w:val="hybridMultilevel"/>
    <w:tmpl w:val="449C6C56"/>
    <w:lvl w:ilvl="0" w:tplc="CF0CA29A">
      <w:start w:val="1"/>
      <w:numFmt w:val="decimal"/>
      <w:lvlText w:val="%1."/>
      <w:lvlJc w:val="left"/>
      <w:pPr>
        <w:ind w:left="720" w:hanging="360"/>
      </w:pPr>
      <w:rPr>
        <w:rFonts w:hint="default"/>
        <w:b/>
        <w:i w:val="0"/>
        <w:color w:val="00CDC8"/>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BB42F09"/>
    <w:multiLevelType w:val="multilevel"/>
    <w:tmpl w:val="56F6A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10C2CF3"/>
    <w:multiLevelType w:val="multilevel"/>
    <w:tmpl w:val="574C6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7BD67F0"/>
    <w:multiLevelType w:val="multilevel"/>
    <w:tmpl w:val="5B6EE9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7F67C79"/>
    <w:multiLevelType w:val="hybridMultilevel"/>
    <w:tmpl w:val="8BB88AAA"/>
    <w:lvl w:ilvl="0" w:tplc="18BAEBEE">
      <w:start w:val="1"/>
      <w:numFmt w:val="decimal"/>
      <w:lvlText w:val="%1)"/>
      <w:lvlJc w:val="left"/>
      <w:pPr>
        <w:ind w:left="720" w:hanging="360"/>
      </w:pPr>
      <w:rPr>
        <w:rFonts w:ascii="Montserrat" w:hAnsi="Montserrat" w:cs="Times New Roman" w:hint="default"/>
        <w:b w:val="0"/>
        <w:color w:val="00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48F050A8"/>
    <w:multiLevelType w:val="multilevel"/>
    <w:tmpl w:val="1DFA84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95508FA"/>
    <w:multiLevelType w:val="multilevel"/>
    <w:tmpl w:val="0C0A001D"/>
    <w:styleLink w:val="GENOMED4ALL"/>
    <w:lvl w:ilvl="0">
      <w:start w:val="1"/>
      <w:numFmt w:val="bullet"/>
      <w:lvlText w:val="❏"/>
      <w:lvlJc w:val="left"/>
      <w:pPr>
        <w:ind w:left="360" w:hanging="360"/>
      </w:pPr>
      <w:rPr>
        <w:color w:val="16D8D8"/>
      </w:rPr>
    </w:lvl>
    <w:lvl w:ilvl="1">
      <w:start w:val="1"/>
      <w:numFmt w:val="bullet"/>
      <w:lvlText w:val=""/>
      <w:lvlJc w:val="left"/>
      <w:pPr>
        <w:ind w:left="720" w:hanging="360"/>
      </w:pPr>
      <w:rPr>
        <w:rFonts w:ascii="Wingdings" w:hAnsi="Wingdings" w:hint="default"/>
        <w:color w:val="009DA7" w:themeColor="accent1"/>
      </w:rPr>
    </w:lvl>
    <w:lvl w:ilvl="2">
      <w:start w:val="1"/>
      <w:numFmt w:val="bullet"/>
      <w:lvlText w:val=""/>
      <w:lvlJc w:val="left"/>
      <w:pPr>
        <w:ind w:left="1080" w:hanging="360"/>
      </w:pPr>
      <w:rPr>
        <w:rFonts w:ascii="Wingdings" w:hAnsi="Wingdings" w:hint="default"/>
        <w:color w:val="7C99AD" w:themeColor="accent2"/>
      </w:rPr>
    </w:lvl>
    <w:lvl w:ilvl="3">
      <w:start w:val="1"/>
      <w:numFmt w:val="bullet"/>
      <w:lvlText w:val=""/>
      <w:lvlJc w:val="left"/>
      <w:pPr>
        <w:ind w:left="1440" w:hanging="360"/>
      </w:pPr>
      <w:rPr>
        <w:rFonts w:ascii="Wingdings" w:hAnsi="Wingdings" w:hint="default"/>
        <w:color w:val="7C99AD" w:themeColor="accent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4CE23D05"/>
    <w:multiLevelType w:val="multilevel"/>
    <w:tmpl w:val="5BD8C7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CE82D8F"/>
    <w:multiLevelType w:val="multilevel"/>
    <w:tmpl w:val="0C0A001D"/>
    <w:numStyleLink w:val="GENOMED4ALL"/>
  </w:abstractNum>
  <w:abstractNum w:abstractNumId="29" w15:restartNumberingAfterBreak="0">
    <w:nsid w:val="52FB30B5"/>
    <w:multiLevelType w:val="hybridMultilevel"/>
    <w:tmpl w:val="63EE0E7A"/>
    <w:lvl w:ilvl="0" w:tplc="6032C43A">
      <w:start w:val="1"/>
      <w:numFmt w:val="lowerLetter"/>
      <w:lvlText w:val="%1)"/>
      <w:lvlJc w:val="left"/>
      <w:pPr>
        <w:ind w:left="720" w:hanging="360"/>
      </w:pPr>
      <w:rPr>
        <w:rFonts w:ascii="Montserrat" w:hAnsi="Montserrat" w:cs="Times New Roman" w:hint="default"/>
        <w:b w:val="0"/>
        <w:color w:val="00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53A36A52"/>
    <w:multiLevelType w:val="multilevel"/>
    <w:tmpl w:val="45F89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47F4757"/>
    <w:multiLevelType w:val="hybridMultilevel"/>
    <w:tmpl w:val="54E652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58115C25"/>
    <w:multiLevelType w:val="hybridMultilevel"/>
    <w:tmpl w:val="A2A07E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5A5B0BAE"/>
    <w:multiLevelType w:val="hybridMultilevel"/>
    <w:tmpl w:val="720CC83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5D0D087B"/>
    <w:multiLevelType w:val="multilevel"/>
    <w:tmpl w:val="305CB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C775D3"/>
    <w:multiLevelType w:val="multilevel"/>
    <w:tmpl w:val="0C0A001D"/>
    <w:numStyleLink w:val="GENOMED4ALL"/>
  </w:abstractNum>
  <w:abstractNum w:abstractNumId="36" w15:restartNumberingAfterBreak="0">
    <w:nsid w:val="5F42414A"/>
    <w:multiLevelType w:val="multilevel"/>
    <w:tmpl w:val="FBF455C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62680C61"/>
    <w:multiLevelType w:val="hybridMultilevel"/>
    <w:tmpl w:val="21F079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658D1269"/>
    <w:multiLevelType w:val="multilevel"/>
    <w:tmpl w:val="0A468BDE"/>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68C403F9"/>
    <w:multiLevelType w:val="multilevel"/>
    <w:tmpl w:val="0C0A001D"/>
    <w:numStyleLink w:val="GENOMED4ALL"/>
  </w:abstractNum>
  <w:abstractNum w:abstractNumId="40" w15:restartNumberingAfterBreak="0">
    <w:nsid w:val="6B305C07"/>
    <w:multiLevelType w:val="multilevel"/>
    <w:tmpl w:val="8D546C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CDF745E"/>
    <w:multiLevelType w:val="multilevel"/>
    <w:tmpl w:val="0B4E1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0250E17"/>
    <w:multiLevelType w:val="multilevel"/>
    <w:tmpl w:val="5F641C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09423B7"/>
    <w:multiLevelType w:val="hybridMultilevel"/>
    <w:tmpl w:val="B6EADC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15:restartNumberingAfterBreak="0">
    <w:nsid w:val="70BC2B04"/>
    <w:multiLevelType w:val="hybridMultilevel"/>
    <w:tmpl w:val="C652E44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70EA1D3C"/>
    <w:multiLevelType w:val="multilevel"/>
    <w:tmpl w:val="9C08599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71756AAF"/>
    <w:multiLevelType w:val="hybridMultilevel"/>
    <w:tmpl w:val="FEB62B4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15:restartNumberingAfterBreak="0">
    <w:nsid w:val="77FD7085"/>
    <w:multiLevelType w:val="hybridMultilevel"/>
    <w:tmpl w:val="2542972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15:restartNumberingAfterBreak="0">
    <w:nsid w:val="7AFB4712"/>
    <w:multiLevelType w:val="hybridMultilevel"/>
    <w:tmpl w:val="A0F672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9" w15:restartNumberingAfterBreak="0">
    <w:nsid w:val="7D99345E"/>
    <w:multiLevelType w:val="multilevel"/>
    <w:tmpl w:val="679E8E5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10975818">
    <w:abstractNumId w:val="26"/>
  </w:num>
  <w:num w:numId="2" w16cid:durableId="773092804">
    <w:abstractNumId w:val="34"/>
  </w:num>
  <w:num w:numId="3" w16cid:durableId="552422064">
    <w:abstractNumId w:val="25"/>
  </w:num>
  <w:num w:numId="4" w16cid:durableId="2023630005">
    <w:abstractNumId w:val="42"/>
  </w:num>
  <w:num w:numId="5" w16cid:durableId="2095586088">
    <w:abstractNumId w:val="23"/>
  </w:num>
  <w:num w:numId="6" w16cid:durableId="1635255369">
    <w:abstractNumId w:val="3"/>
  </w:num>
  <w:num w:numId="7" w16cid:durableId="1006634179">
    <w:abstractNumId w:val="39"/>
  </w:num>
  <w:num w:numId="8" w16cid:durableId="124354216">
    <w:abstractNumId w:val="28"/>
  </w:num>
  <w:num w:numId="9" w16cid:durableId="1168866648">
    <w:abstractNumId w:val="35"/>
  </w:num>
  <w:num w:numId="10" w16cid:durableId="1920090944">
    <w:abstractNumId w:val="29"/>
  </w:num>
  <w:num w:numId="11" w16cid:durableId="455219054">
    <w:abstractNumId w:val="24"/>
  </w:num>
  <w:num w:numId="12" w16cid:durableId="236211384">
    <w:abstractNumId w:val="49"/>
  </w:num>
  <w:num w:numId="13" w16cid:durableId="1772510622">
    <w:abstractNumId w:val="12"/>
  </w:num>
  <w:num w:numId="14" w16cid:durableId="1252008589">
    <w:abstractNumId w:val="10"/>
  </w:num>
  <w:num w:numId="15" w16cid:durableId="1189635138">
    <w:abstractNumId w:val="36"/>
  </w:num>
  <w:num w:numId="16" w16cid:durableId="332874248">
    <w:abstractNumId w:val="45"/>
  </w:num>
  <w:num w:numId="17" w16cid:durableId="1879198404">
    <w:abstractNumId w:val="6"/>
  </w:num>
  <w:num w:numId="18" w16cid:durableId="4480267">
    <w:abstractNumId w:val="4"/>
  </w:num>
  <w:num w:numId="19" w16cid:durableId="737552624">
    <w:abstractNumId w:val="38"/>
  </w:num>
  <w:num w:numId="20" w16cid:durableId="1790509455">
    <w:abstractNumId w:val="18"/>
  </w:num>
  <w:num w:numId="21" w16cid:durableId="1794908160">
    <w:abstractNumId w:val="31"/>
  </w:num>
  <w:num w:numId="22" w16cid:durableId="606042707">
    <w:abstractNumId w:val="17"/>
  </w:num>
  <w:num w:numId="23" w16cid:durableId="1818110631">
    <w:abstractNumId w:val="1"/>
  </w:num>
  <w:num w:numId="24" w16cid:durableId="1859272113">
    <w:abstractNumId w:val="44"/>
  </w:num>
  <w:num w:numId="25" w16cid:durableId="297416469">
    <w:abstractNumId w:val="43"/>
  </w:num>
  <w:num w:numId="26" w16cid:durableId="515077128">
    <w:abstractNumId w:val="19"/>
  </w:num>
  <w:num w:numId="27" w16cid:durableId="1162551057">
    <w:abstractNumId w:val="2"/>
  </w:num>
  <w:num w:numId="28" w16cid:durableId="1572961225">
    <w:abstractNumId w:val="7"/>
  </w:num>
  <w:num w:numId="29" w16cid:durableId="421681277">
    <w:abstractNumId w:val="48"/>
  </w:num>
  <w:num w:numId="30" w16cid:durableId="1112166314">
    <w:abstractNumId w:val="47"/>
  </w:num>
  <w:num w:numId="31" w16cid:durableId="1424719700">
    <w:abstractNumId w:val="5"/>
  </w:num>
  <w:num w:numId="32" w16cid:durableId="1354263803">
    <w:abstractNumId w:val="22"/>
  </w:num>
  <w:num w:numId="33" w16cid:durableId="950667140">
    <w:abstractNumId w:val="13"/>
  </w:num>
  <w:num w:numId="34" w16cid:durableId="192890043">
    <w:abstractNumId w:val="30"/>
  </w:num>
  <w:num w:numId="35" w16cid:durableId="1312055742">
    <w:abstractNumId w:val="41"/>
  </w:num>
  <w:num w:numId="36" w16cid:durableId="864098639">
    <w:abstractNumId w:val="8"/>
  </w:num>
  <w:num w:numId="37" w16cid:durableId="2061174389">
    <w:abstractNumId w:val="32"/>
  </w:num>
  <w:num w:numId="38" w16cid:durableId="1265722326">
    <w:abstractNumId w:val="37"/>
  </w:num>
  <w:num w:numId="39" w16cid:durableId="516584959">
    <w:abstractNumId w:val="9"/>
  </w:num>
  <w:num w:numId="40" w16cid:durableId="1870485263">
    <w:abstractNumId w:val="20"/>
  </w:num>
  <w:num w:numId="41" w16cid:durableId="1395663749">
    <w:abstractNumId w:val="14"/>
  </w:num>
  <w:num w:numId="42" w16cid:durableId="1443306046">
    <w:abstractNumId w:val="16"/>
  </w:num>
  <w:num w:numId="43" w16cid:durableId="1978218106">
    <w:abstractNumId w:val="40"/>
  </w:num>
  <w:num w:numId="44" w16cid:durableId="305740680">
    <w:abstractNumId w:val="21"/>
  </w:num>
  <w:num w:numId="45" w16cid:durableId="34698075">
    <w:abstractNumId w:val="15"/>
  </w:num>
  <w:num w:numId="46" w16cid:durableId="1694957941">
    <w:abstractNumId w:val="27"/>
  </w:num>
  <w:num w:numId="47" w16cid:durableId="1350377380">
    <w:abstractNumId w:val="0"/>
  </w:num>
  <w:num w:numId="48" w16cid:durableId="672145535">
    <w:abstractNumId w:val="33"/>
  </w:num>
  <w:num w:numId="49" w16cid:durableId="159470326">
    <w:abstractNumId w:val="46"/>
  </w:num>
  <w:num w:numId="50" w16cid:durableId="447165880">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efaultTableStyle w:val="Tabladelista3-nfasis1"/>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A4C"/>
    <w:rsid w:val="0000460B"/>
    <w:rsid w:val="00015716"/>
    <w:rsid w:val="000231FB"/>
    <w:rsid w:val="000243B4"/>
    <w:rsid w:val="00026C6A"/>
    <w:rsid w:val="00026F4E"/>
    <w:rsid w:val="00033E26"/>
    <w:rsid w:val="00043801"/>
    <w:rsid w:val="00067BEE"/>
    <w:rsid w:val="000729C5"/>
    <w:rsid w:val="000B29C0"/>
    <w:rsid w:val="000B388C"/>
    <w:rsid w:val="000C0D04"/>
    <w:rsid w:val="000C1A8A"/>
    <w:rsid w:val="000C558E"/>
    <w:rsid w:val="000D0E91"/>
    <w:rsid w:val="000D4F34"/>
    <w:rsid w:val="000E23A2"/>
    <w:rsid w:val="000E6FD7"/>
    <w:rsid w:val="001033C0"/>
    <w:rsid w:val="00103733"/>
    <w:rsid w:val="00106D72"/>
    <w:rsid w:val="00120A32"/>
    <w:rsid w:val="00120DC7"/>
    <w:rsid w:val="001313AC"/>
    <w:rsid w:val="00132181"/>
    <w:rsid w:val="00136FC9"/>
    <w:rsid w:val="00153511"/>
    <w:rsid w:val="00165337"/>
    <w:rsid w:val="001751FB"/>
    <w:rsid w:val="00177940"/>
    <w:rsid w:val="00181AE5"/>
    <w:rsid w:val="00186B9A"/>
    <w:rsid w:val="001A215E"/>
    <w:rsid w:val="001A62A1"/>
    <w:rsid w:val="001B00DD"/>
    <w:rsid w:val="001B197E"/>
    <w:rsid w:val="001C27D7"/>
    <w:rsid w:val="001C3051"/>
    <w:rsid w:val="001D36A2"/>
    <w:rsid w:val="001D6BB5"/>
    <w:rsid w:val="001F4C08"/>
    <w:rsid w:val="00214683"/>
    <w:rsid w:val="0021497B"/>
    <w:rsid w:val="00215092"/>
    <w:rsid w:val="002218EC"/>
    <w:rsid w:val="00237EC2"/>
    <w:rsid w:val="00243D86"/>
    <w:rsid w:val="00254804"/>
    <w:rsid w:val="002551F1"/>
    <w:rsid w:val="0025550E"/>
    <w:rsid w:val="002825E7"/>
    <w:rsid w:val="00285FD6"/>
    <w:rsid w:val="00293C59"/>
    <w:rsid w:val="002B0135"/>
    <w:rsid w:val="002C5D90"/>
    <w:rsid w:val="002C720F"/>
    <w:rsid w:val="002D1EB3"/>
    <w:rsid w:val="002E5FC0"/>
    <w:rsid w:val="002E7E93"/>
    <w:rsid w:val="002F70D6"/>
    <w:rsid w:val="0030704C"/>
    <w:rsid w:val="00312029"/>
    <w:rsid w:val="00312768"/>
    <w:rsid w:val="00312D3F"/>
    <w:rsid w:val="00315F23"/>
    <w:rsid w:val="0033356C"/>
    <w:rsid w:val="003403F0"/>
    <w:rsid w:val="00342D94"/>
    <w:rsid w:val="0034584F"/>
    <w:rsid w:val="00345C21"/>
    <w:rsid w:val="00346C26"/>
    <w:rsid w:val="00346EB7"/>
    <w:rsid w:val="00383394"/>
    <w:rsid w:val="00393D27"/>
    <w:rsid w:val="003B2B6F"/>
    <w:rsid w:val="003B6045"/>
    <w:rsid w:val="003B7ED5"/>
    <w:rsid w:val="003C5A4C"/>
    <w:rsid w:val="003D384D"/>
    <w:rsid w:val="003E0B39"/>
    <w:rsid w:val="003F4A50"/>
    <w:rsid w:val="00406D7D"/>
    <w:rsid w:val="00426E70"/>
    <w:rsid w:val="00430413"/>
    <w:rsid w:val="00434D12"/>
    <w:rsid w:val="00434DB5"/>
    <w:rsid w:val="00440D47"/>
    <w:rsid w:val="00444679"/>
    <w:rsid w:val="004564CA"/>
    <w:rsid w:val="0045712B"/>
    <w:rsid w:val="00462240"/>
    <w:rsid w:val="00474533"/>
    <w:rsid w:val="00480FB5"/>
    <w:rsid w:val="004A3A9D"/>
    <w:rsid w:val="004B1778"/>
    <w:rsid w:val="004B7AFF"/>
    <w:rsid w:val="004C1197"/>
    <w:rsid w:val="004C643B"/>
    <w:rsid w:val="004D0BC2"/>
    <w:rsid w:val="004D458F"/>
    <w:rsid w:val="004E07DF"/>
    <w:rsid w:val="004E4886"/>
    <w:rsid w:val="00504C9E"/>
    <w:rsid w:val="00510FD3"/>
    <w:rsid w:val="00513034"/>
    <w:rsid w:val="005228B7"/>
    <w:rsid w:val="0052692C"/>
    <w:rsid w:val="005414BA"/>
    <w:rsid w:val="005419FB"/>
    <w:rsid w:val="00543475"/>
    <w:rsid w:val="00556CC8"/>
    <w:rsid w:val="00564BA8"/>
    <w:rsid w:val="00575DC1"/>
    <w:rsid w:val="00581959"/>
    <w:rsid w:val="00584B7B"/>
    <w:rsid w:val="00587AED"/>
    <w:rsid w:val="005A1535"/>
    <w:rsid w:val="005A6CE8"/>
    <w:rsid w:val="005B4842"/>
    <w:rsid w:val="005C18DF"/>
    <w:rsid w:val="005C71BF"/>
    <w:rsid w:val="005D0134"/>
    <w:rsid w:val="005D2831"/>
    <w:rsid w:val="005D769F"/>
    <w:rsid w:val="005E2968"/>
    <w:rsid w:val="005E3A71"/>
    <w:rsid w:val="005E5C8D"/>
    <w:rsid w:val="005E67AD"/>
    <w:rsid w:val="00601AB8"/>
    <w:rsid w:val="00633267"/>
    <w:rsid w:val="00636209"/>
    <w:rsid w:val="00653A37"/>
    <w:rsid w:val="00677509"/>
    <w:rsid w:val="00681BAA"/>
    <w:rsid w:val="006847AC"/>
    <w:rsid w:val="006847CE"/>
    <w:rsid w:val="0068725C"/>
    <w:rsid w:val="006947B8"/>
    <w:rsid w:val="00694A20"/>
    <w:rsid w:val="006B0E95"/>
    <w:rsid w:val="006B293A"/>
    <w:rsid w:val="006C43E8"/>
    <w:rsid w:val="006C4CC1"/>
    <w:rsid w:val="006E45E3"/>
    <w:rsid w:val="006E5982"/>
    <w:rsid w:val="006E5DA2"/>
    <w:rsid w:val="006F3AEE"/>
    <w:rsid w:val="006F5600"/>
    <w:rsid w:val="00701A12"/>
    <w:rsid w:val="0070626A"/>
    <w:rsid w:val="00712A2F"/>
    <w:rsid w:val="00716F4B"/>
    <w:rsid w:val="00720BD0"/>
    <w:rsid w:val="00733318"/>
    <w:rsid w:val="00741B5B"/>
    <w:rsid w:val="00743110"/>
    <w:rsid w:val="00745D5F"/>
    <w:rsid w:val="00751CAE"/>
    <w:rsid w:val="0076189C"/>
    <w:rsid w:val="007644E8"/>
    <w:rsid w:val="00771711"/>
    <w:rsid w:val="00774BE4"/>
    <w:rsid w:val="007760DF"/>
    <w:rsid w:val="007862DE"/>
    <w:rsid w:val="007A1A67"/>
    <w:rsid w:val="007A497A"/>
    <w:rsid w:val="007A6CD5"/>
    <w:rsid w:val="007B0EC2"/>
    <w:rsid w:val="007B1E3D"/>
    <w:rsid w:val="007B75FD"/>
    <w:rsid w:val="007C13A5"/>
    <w:rsid w:val="007D0CE7"/>
    <w:rsid w:val="007D32B1"/>
    <w:rsid w:val="00802467"/>
    <w:rsid w:val="00803D60"/>
    <w:rsid w:val="008061CD"/>
    <w:rsid w:val="008158F5"/>
    <w:rsid w:val="00825405"/>
    <w:rsid w:val="008261F8"/>
    <w:rsid w:val="00831C32"/>
    <w:rsid w:val="00832497"/>
    <w:rsid w:val="00845071"/>
    <w:rsid w:val="008534E5"/>
    <w:rsid w:val="0086026C"/>
    <w:rsid w:val="00863481"/>
    <w:rsid w:val="00893BC9"/>
    <w:rsid w:val="00895C74"/>
    <w:rsid w:val="008A5DF1"/>
    <w:rsid w:val="008B2F1C"/>
    <w:rsid w:val="008B3186"/>
    <w:rsid w:val="008E72B7"/>
    <w:rsid w:val="008F06A2"/>
    <w:rsid w:val="008F0F1D"/>
    <w:rsid w:val="008F18E7"/>
    <w:rsid w:val="008F485E"/>
    <w:rsid w:val="008F4E92"/>
    <w:rsid w:val="008F6BDE"/>
    <w:rsid w:val="00902EBF"/>
    <w:rsid w:val="0090781F"/>
    <w:rsid w:val="00916DE9"/>
    <w:rsid w:val="009257A2"/>
    <w:rsid w:val="009262BB"/>
    <w:rsid w:val="0092688A"/>
    <w:rsid w:val="00931287"/>
    <w:rsid w:val="00933B8A"/>
    <w:rsid w:val="009620E2"/>
    <w:rsid w:val="009819B0"/>
    <w:rsid w:val="00984438"/>
    <w:rsid w:val="0098537C"/>
    <w:rsid w:val="009915C2"/>
    <w:rsid w:val="009A1FBE"/>
    <w:rsid w:val="009B22D8"/>
    <w:rsid w:val="009B2F9C"/>
    <w:rsid w:val="009D163D"/>
    <w:rsid w:val="009D1825"/>
    <w:rsid w:val="009D57DF"/>
    <w:rsid w:val="009E34D9"/>
    <w:rsid w:val="009F1484"/>
    <w:rsid w:val="009F3626"/>
    <w:rsid w:val="00A04F35"/>
    <w:rsid w:val="00A2326C"/>
    <w:rsid w:val="00A31090"/>
    <w:rsid w:val="00A37421"/>
    <w:rsid w:val="00A500ED"/>
    <w:rsid w:val="00A51AFF"/>
    <w:rsid w:val="00A63686"/>
    <w:rsid w:val="00A9107D"/>
    <w:rsid w:val="00AD3CAB"/>
    <w:rsid w:val="00AD62CC"/>
    <w:rsid w:val="00B11147"/>
    <w:rsid w:val="00B14BA7"/>
    <w:rsid w:val="00B223AB"/>
    <w:rsid w:val="00B22656"/>
    <w:rsid w:val="00B254FA"/>
    <w:rsid w:val="00B2772B"/>
    <w:rsid w:val="00B35AEB"/>
    <w:rsid w:val="00B40198"/>
    <w:rsid w:val="00B46C97"/>
    <w:rsid w:val="00B73103"/>
    <w:rsid w:val="00B76FAE"/>
    <w:rsid w:val="00B91C54"/>
    <w:rsid w:val="00BA614B"/>
    <w:rsid w:val="00BB474E"/>
    <w:rsid w:val="00BC1429"/>
    <w:rsid w:val="00BC640D"/>
    <w:rsid w:val="00BD3D8B"/>
    <w:rsid w:val="00BD598B"/>
    <w:rsid w:val="00BE6032"/>
    <w:rsid w:val="00BF0DBF"/>
    <w:rsid w:val="00BF1E52"/>
    <w:rsid w:val="00BF320B"/>
    <w:rsid w:val="00BF51D7"/>
    <w:rsid w:val="00BF6D1E"/>
    <w:rsid w:val="00C0252C"/>
    <w:rsid w:val="00C13F45"/>
    <w:rsid w:val="00C15B57"/>
    <w:rsid w:val="00C17B6E"/>
    <w:rsid w:val="00C27CA6"/>
    <w:rsid w:val="00C41FC5"/>
    <w:rsid w:val="00C5536D"/>
    <w:rsid w:val="00C620AF"/>
    <w:rsid w:val="00C624BA"/>
    <w:rsid w:val="00C767A7"/>
    <w:rsid w:val="00C8314A"/>
    <w:rsid w:val="00C843A6"/>
    <w:rsid w:val="00C90855"/>
    <w:rsid w:val="00C92301"/>
    <w:rsid w:val="00CA676A"/>
    <w:rsid w:val="00CC0FF7"/>
    <w:rsid w:val="00CC1EC4"/>
    <w:rsid w:val="00CC328D"/>
    <w:rsid w:val="00CC6A3E"/>
    <w:rsid w:val="00CD31C7"/>
    <w:rsid w:val="00CD606F"/>
    <w:rsid w:val="00CE0BA9"/>
    <w:rsid w:val="00CE4C8E"/>
    <w:rsid w:val="00CF487D"/>
    <w:rsid w:val="00D03E9A"/>
    <w:rsid w:val="00D24C48"/>
    <w:rsid w:val="00D255A8"/>
    <w:rsid w:val="00D349A7"/>
    <w:rsid w:val="00D349DC"/>
    <w:rsid w:val="00D41163"/>
    <w:rsid w:val="00D62D11"/>
    <w:rsid w:val="00D702AC"/>
    <w:rsid w:val="00D70486"/>
    <w:rsid w:val="00D72719"/>
    <w:rsid w:val="00D736A8"/>
    <w:rsid w:val="00D77AAD"/>
    <w:rsid w:val="00D8003B"/>
    <w:rsid w:val="00D81C99"/>
    <w:rsid w:val="00D932A4"/>
    <w:rsid w:val="00DA1EBF"/>
    <w:rsid w:val="00DA518C"/>
    <w:rsid w:val="00DA5EAA"/>
    <w:rsid w:val="00DB4553"/>
    <w:rsid w:val="00DC17BB"/>
    <w:rsid w:val="00DC6E8D"/>
    <w:rsid w:val="00DE63D7"/>
    <w:rsid w:val="00DF0C53"/>
    <w:rsid w:val="00DF68FA"/>
    <w:rsid w:val="00E01B26"/>
    <w:rsid w:val="00E02FB8"/>
    <w:rsid w:val="00E12F7F"/>
    <w:rsid w:val="00E23E50"/>
    <w:rsid w:val="00E24A4C"/>
    <w:rsid w:val="00E31715"/>
    <w:rsid w:val="00E55E21"/>
    <w:rsid w:val="00E56ED1"/>
    <w:rsid w:val="00E602AE"/>
    <w:rsid w:val="00E606BC"/>
    <w:rsid w:val="00E62D67"/>
    <w:rsid w:val="00E669A4"/>
    <w:rsid w:val="00E925A1"/>
    <w:rsid w:val="00E92C57"/>
    <w:rsid w:val="00E92D37"/>
    <w:rsid w:val="00E94277"/>
    <w:rsid w:val="00E9524E"/>
    <w:rsid w:val="00E96115"/>
    <w:rsid w:val="00E9717D"/>
    <w:rsid w:val="00E97B7E"/>
    <w:rsid w:val="00EA5907"/>
    <w:rsid w:val="00EB13B5"/>
    <w:rsid w:val="00ED77B8"/>
    <w:rsid w:val="00EE0A5A"/>
    <w:rsid w:val="00EF6C77"/>
    <w:rsid w:val="00F125C1"/>
    <w:rsid w:val="00F25FC4"/>
    <w:rsid w:val="00F3008E"/>
    <w:rsid w:val="00F3032B"/>
    <w:rsid w:val="00F35AA7"/>
    <w:rsid w:val="00F414DD"/>
    <w:rsid w:val="00F47958"/>
    <w:rsid w:val="00F570FA"/>
    <w:rsid w:val="00F6482A"/>
    <w:rsid w:val="00F6489C"/>
    <w:rsid w:val="00F64A3A"/>
    <w:rsid w:val="00F7783D"/>
    <w:rsid w:val="00F85A60"/>
    <w:rsid w:val="00F87A5B"/>
    <w:rsid w:val="00F93949"/>
    <w:rsid w:val="00F97345"/>
    <w:rsid w:val="00FA1564"/>
    <w:rsid w:val="00FA5839"/>
    <w:rsid w:val="00FA69AF"/>
    <w:rsid w:val="00FA6E75"/>
    <w:rsid w:val="00FC00A5"/>
    <w:rsid w:val="00FC6DB1"/>
    <w:rsid w:val="00FE0540"/>
    <w:rsid w:val="00FE2F1A"/>
    <w:rsid w:val="04E93041"/>
    <w:rsid w:val="06041B49"/>
    <w:rsid w:val="0B0F0297"/>
    <w:rsid w:val="0D72C330"/>
    <w:rsid w:val="279B9CB4"/>
    <w:rsid w:val="27B76C6E"/>
    <w:rsid w:val="2B0A8117"/>
    <w:rsid w:val="2D4B01C5"/>
    <w:rsid w:val="2F2B69EE"/>
    <w:rsid w:val="305B0A04"/>
    <w:rsid w:val="3853CEE2"/>
    <w:rsid w:val="49C23ACB"/>
    <w:rsid w:val="4DA9D681"/>
    <w:rsid w:val="52B7EDAD"/>
    <w:rsid w:val="5445FBAA"/>
    <w:rsid w:val="61223AAF"/>
    <w:rsid w:val="65415123"/>
    <w:rsid w:val="68DA4BA8"/>
    <w:rsid w:val="75395660"/>
    <w:rsid w:val="75C0184B"/>
    <w:rsid w:val="762E0BF7"/>
    <w:rsid w:val="7BF0A9AD"/>
    <w:rsid w:val="7D173F34"/>
    <w:rsid w:val="7DDCB787"/>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5619F5"/>
  <w15:docId w15:val="{6DF6A5D3-BF92-4C0E-B94F-ECE0816B4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 w:eastAsia="es-E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44E8"/>
  </w:style>
  <w:style w:type="paragraph" w:styleId="Ttulo1">
    <w:name w:val="heading 1"/>
    <w:basedOn w:val="Normal"/>
    <w:next w:val="Normal"/>
    <w:link w:val="Ttulo1Car"/>
    <w:uiPriority w:val="9"/>
    <w:qFormat/>
    <w:rsid w:val="007644E8"/>
    <w:pPr>
      <w:keepNext/>
      <w:keepLines/>
      <w:spacing w:before="320" w:after="0" w:line="240" w:lineRule="auto"/>
      <w:outlineLvl w:val="0"/>
    </w:pPr>
    <w:rPr>
      <w:rFonts w:asciiTheme="majorHAnsi" w:eastAsiaTheme="majorEastAsia" w:hAnsiTheme="majorHAnsi" w:cstheme="majorBidi"/>
      <w:color w:val="00757D" w:themeColor="accent1" w:themeShade="BF"/>
      <w:sz w:val="32"/>
      <w:szCs w:val="32"/>
    </w:rPr>
  </w:style>
  <w:style w:type="paragraph" w:styleId="Ttulo2">
    <w:name w:val="heading 2"/>
    <w:basedOn w:val="Normal"/>
    <w:next w:val="Normal"/>
    <w:link w:val="Ttulo2Car"/>
    <w:uiPriority w:val="9"/>
    <w:unhideWhenUsed/>
    <w:qFormat/>
    <w:rsid w:val="007644E8"/>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Ttulo3">
    <w:name w:val="heading 3"/>
    <w:basedOn w:val="Normal"/>
    <w:next w:val="Normal"/>
    <w:link w:val="Ttulo3Car"/>
    <w:uiPriority w:val="9"/>
    <w:unhideWhenUsed/>
    <w:qFormat/>
    <w:rsid w:val="007644E8"/>
    <w:pPr>
      <w:keepNext/>
      <w:keepLines/>
      <w:spacing w:before="40" w:after="0" w:line="240" w:lineRule="auto"/>
      <w:outlineLvl w:val="2"/>
    </w:pPr>
    <w:rPr>
      <w:rFonts w:asciiTheme="majorHAnsi" w:eastAsiaTheme="majorEastAsia" w:hAnsiTheme="majorHAnsi" w:cstheme="majorBidi"/>
      <w:color w:val="472F8C" w:themeColor="text2"/>
      <w:sz w:val="24"/>
      <w:szCs w:val="24"/>
    </w:rPr>
  </w:style>
  <w:style w:type="paragraph" w:styleId="Ttulo4">
    <w:name w:val="heading 4"/>
    <w:basedOn w:val="Normal"/>
    <w:next w:val="Normal"/>
    <w:link w:val="Ttulo4Car"/>
    <w:uiPriority w:val="9"/>
    <w:unhideWhenUsed/>
    <w:qFormat/>
    <w:rsid w:val="007644E8"/>
    <w:pPr>
      <w:keepNext/>
      <w:keepLines/>
      <w:spacing w:before="40" w:after="0"/>
      <w:outlineLvl w:val="3"/>
    </w:pPr>
    <w:rPr>
      <w:rFonts w:asciiTheme="majorHAnsi" w:eastAsiaTheme="majorEastAsia" w:hAnsiTheme="majorHAnsi" w:cstheme="majorBidi"/>
      <w:sz w:val="22"/>
      <w:szCs w:val="22"/>
    </w:rPr>
  </w:style>
  <w:style w:type="paragraph" w:styleId="Ttulo5">
    <w:name w:val="heading 5"/>
    <w:basedOn w:val="Normal"/>
    <w:next w:val="Normal"/>
    <w:link w:val="Ttulo5Car"/>
    <w:uiPriority w:val="9"/>
    <w:unhideWhenUsed/>
    <w:qFormat/>
    <w:rsid w:val="007644E8"/>
    <w:pPr>
      <w:keepNext/>
      <w:keepLines/>
      <w:spacing w:before="40" w:after="0"/>
      <w:outlineLvl w:val="4"/>
    </w:pPr>
    <w:rPr>
      <w:rFonts w:asciiTheme="majorHAnsi" w:eastAsiaTheme="majorEastAsia" w:hAnsiTheme="majorHAnsi" w:cstheme="majorBidi"/>
      <w:color w:val="472F8C" w:themeColor="text2"/>
      <w:sz w:val="22"/>
      <w:szCs w:val="22"/>
    </w:rPr>
  </w:style>
  <w:style w:type="paragraph" w:styleId="Ttulo6">
    <w:name w:val="heading 6"/>
    <w:basedOn w:val="Normal"/>
    <w:next w:val="Normal"/>
    <w:link w:val="Ttulo6Car"/>
    <w:uiPriority w:val="9"/>
    <w:semiHidden/>
    <w:unhideWhenUsed/>
    <w:qFormat/>
    <w:rsid w:val="007644E8"/>
    <w:pPr>
      <w:keepNext/>
      <w:keepLines/>
      <w:spacing w:before="40" w:after="0"/>
      <w:outlineLvl w:val="5"/>
    </w:pPr>
    <w:rPr>
      <w:rFonts w:asciiTheme="majorHAnsi" w:eastAsiaTheme="majorEastAsia" w:hAnsiTheme="majorHAnsi" w:cstheme="majorBidi"/>
      <w:i/>
      <w:iCs/>
      <w:color w:val="472F8C" w:themeColor="text2"/>
      <w:sz w:val="21"/>
      <w:szCs w:val="21"/>
    </w:rPr>
  </w:style>
  <w:style w:type="paragraph" w:styleId="Ttulo7">
    <w:name w:val="heading 7"/>
    <w:basedOn w:val="Normal"/>
    <w:next w:val="Normal"/>
    <w:link w:val="Ttulo7Car"/>
    <w:uiPriority w:val="9"/>
    <w:semiHidden/>
    <w:unhideWhenUsed/>
    <w:qFormat/>
    <w:rsid w:val="007644E8"/>
    <w:pPr>
      <w:keepNext/>
      <w:keepLines/>
      <w:spacing w:before="40" w:after="0"/>
      <w:outlineLvl w:val="6"/>
    </w:pPr>
    <w:rPr>
      <w:rFonts w:asciiTheme="majorHAnsi" w:eastAsiaTheme="majorEastAsia" w:hAnsiTheme="majorHAnsi" w:cstheme="majorBidi"/>
      <w:i/>
      <w:iCs/>
      <w:color w:val="004E53" w:themeColor="accent1" w:themeShade="80"/>
      <w:sz w:val="21"/>
      <w:szCs w:val="21"/>
    </w:rPr>
  </w:style>
  <w:style w:type="paragraph" w:styleId="Ttulo8">
    <w:name w:val="heading 8"/>
    <w:basedOn w:val="Normal"/>
    <w:next w:val="Normal"/>
    <w:link w:val="Ttulo8Car"/>
    <w:uiPriority w:val="9"/>
    <w:semiHidden/>
    <w:unhideWhenUsed/>
    <w:qFormat/>
    <w:rsid w:val="007644E8"/>
    <w:pPr>
      <w:keepNext/>
      <w:keepLines/>
      <w:spacing w:before="40" w:after="0"/>
      <w:outlineLvl w:val="7"/>
    </w:pPr>
    <w:rPr>
      <w:rFonts w:asciiTheme="majorHAnsi" w:eastAsiaTheme="majorEastAsia" w:hAnsiTheme="majorHAnsi" w:cstheme="majorBidi"/>
      <w:b/>
      <w:bCs/>
      <w:color w:val="472F8C" w:themeColor="text2"/>
    </w:rPr>
  </w:style>
  <w:style w:type="paragraph" w:styleId="Ttulo9">
    <w:name w:val="heading 9"/>
    <w:basedOn w:val="Normal"/>
    <w:next w:val="Normal"/>
    <w:link w:val="Ttulo9Car"/>
    <w:uiPriority w:val="9"/>
    <w:semiHidden/>
    <w:unhideWhenUsed/>
    <w:qFormat/>
    <w:rsid w:val="007644E8"/>
    <w:pPr>
      <w:keepNext/>
      <w:keepLines/>
      <w:spacing w:before="40" w:after="0"/>
      <w:outlineLvl w:val="8"/>
    </w:pPr>
    <w:rPr>
      <w:rFonts w:asciiTheme="majorHAnsi" w:eastAsiaTheme="majorEastAsia" w:hAnsiTheme="majorHAnsi" w:cstheme="majorBidi"/>
      <w:b/>
      <w:bCs/>
      <w:i/>
      <w:iCs/>
      <w:color w:val="472F8C" w:themeColor="text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7644E8"/>
    <w:pPr>
      <w:spacing w:after="0" w:line="240" w:lineRule="auto"/>
      <w:contextualSpacing/>
    </w:pPr>
    <w:rPr>
      <w:rFonts w:asciiTheme="majorHAnsi" w:eastAsiaTheme="majorEastAsia" w:hAnsiTheme="majorHAnsi" w:cstheme="majorBidi"/>
      <w:color w:val="009DA7" w:themeColor="accent1"/>
      <w:spacing w:val="-10"/>
      <w:sz w:val="56"/>
      <w:szCs w:val="56"/>
    </w:rPr>
  </w:style>
  <w:style w:type="paragraph" w:styleId="Subttulo">
    <w:name w:val="Subtitle"/>
    <w:basedOn w:val="Normal"/>
    <w:next w:val="Normal"/>
    <w:link w:val="SubttuloCar"/>
    <w:uiPriority w:val="11"/>
    <w:qFormat/>
    <w:rsid w:val="007644E8"/>
    <w:pPr>
      <w:numPr>
        <w:ilvl w:val="1"/>
      </w:numPr>
      <w:spacing w:line="240" w:lineRule="auto"/>
    </w:pPr>
    <w:rPr>
      <w:rFonts w:asciiTheme="majorHAnsi" w:eastAsiaTheme="majorEastAsia" w:hAnsiTheme="majorHAnsi" w:cstheme="majorBidi"/>
      <w:sz w:val="24"/>
      <w:szCs w:val="24"/>
    </w:rPr>
  </w:style>
  <w:style w:type="table" w:customStyle="1" w:styleId="13">
    <w:name w:val="13"/>
    <w:basedOn w:val="Tablanormal"/>
    <w:tblPr>
      <w:tblStyleRowBandSize w:val="1"/>
      <w:tblStyleColBandSize w:val="1"/>
      <w:tblCellMar>
        <w:top w:w="100" w:type="dxa"/>
        <w:left w:w="100" w:type="dxa"/>
        <w:bottom w:w="100" w:type="dxa"/>
        <w:right w:w="100" w:type="dxa"/>
      </w:tblCellMar>
    </w:tblPr>
  </w:style>
  <w:style w:type="table" w:customStyle="1" w:styleId="12">
    <w:name w:val="12"/>
    <w:basedOn w:val="Tablanormal"/>
    <w:tblPr>
      <w:tblStyleRowBandSize w:val="1"/>
      <w:tblStyleColBandSize w:val="1"/>
      <w:tblCellMar>
        <w:top w:w="100" w:type="dxa"/>
        <w:left w:w="100" w:type="dxa"/>
        <w:bottom w:w="100" w:type="dxa"/>
        <w:right w:w="100" w:type="dxa"/>
      </w:tblCellMar>
    </w:tblPr>
  </w:style>
  <w:style w:type="table" w:customStyle="1" w:styleId="11">
    <w:name w:val="11"/>
    <w:basedOn w:val="Tablanormal"/>
    <w:tblPr>
      <w:tblStyleRowBandSize w:val="1"/>
      <w:tblStyleColBandSize w:val="1"/>
      <w:tblCellMar>
        <w:top w:w="100" w:type="dxa"/>
        <w:left w:w="100" w:type="dxa"/>
        <w:bottom w:w="100" w:type="dxa"/>
        <w:right w:w="100" w:type="dxa"/>
      </w:tblCellMar>
    </w:tblPr>
  </w:style>
  <w:style w:type="table" w:customStyle="1" w:styleId="10">
    <w:name w:val="10"/>
    <w:basedOn w:val="Tablanormal"/>
    <w:tblPr>
      <w:tblStyleRowBandSize w:val="1"/>
      <w:tblStyleColBandSize w:val="1"/>
      <w:tblCellMar>
        <w:top w:w="100" w:type="dxa"/>
        <w:left w:w="100" w:type="dxa"/>
        <w:bottom w:w="100" w:type="dxa"/>
        <w:right w:w="100" w:type="dxa"/>
      </w:tblCellMar>
    </w:tblPr>
  </w:style>
  <w:style w:type="table" w:customStyle="1" w:styleId="9">
    <w:name w:val="9"/>
    <w:basedOn w:val="Tablanormal"/>
    <w:tblPr>
      <w:tblStyleRowBandSize w:val="1"/>
      <w:tblStyleColBandSize w:val="1"/>
      <w:tblCellMar>
        <w:top w:w="100" w:type="dxa"/>
        <w:left w:w="100" w:type="dxa"/>
        <w:bottom w:w="100" w:type="dxa"/>
        <w:right w:w="100" w:type="dxa"/>
      </w:tblCellMar>
    </w:tblPr>
  </w:style>
  <w:style w:type="table" w:customStyle="1" w:styleId="8">
    <w:name w:val="8"/>
    <w:basedOn w:val="Tablanormal"/>
    <w:tblPr>
      <w:tblStyleRowBandSize w:val="1"/>
      <w:tblStyleColBandSize w:val="1"/>
      <w:tblCellMar>
        <w:top w:w="100" w:type="dxa"/>
        <w:left w:w="100" w:type="dxa"/>
        <w:bottom w:w="100" w:type="dxa"/>
        <w:right w:w="100" w:type="dxa"/>
      </w:tblCellMar>
    </w:tblPr>
  </w:style>
  <w:style w:type="table" w:customStyle="1" w:styleId="7">
    <w:name w:val="7"/>
    <w:basedOn w:val="Tablanormal"/>
    <w:tblPr>
      <w:tblStyleRowBandSize w:val="1"/>
      <w:tblStyleColBandSize w:val="1"/>
      <w:tblCellMar>
        <w:top w:w="100" w:type="dxa"/>
        <w:left w:w="100" w:type="dxa"/>
        <w:bottom w:w="100" w:type="dxa"/>
        <w:right w:w="100" w:type="dxa"/>
      </w:tblCellMar>
    </w:tblPr>
  </w:style>
  <w:style w:type="table" w:customStyle="1" w:styleId="6">
    <w:name w:val="6"/>
    <w:basedOn w:val="Tablanormal"/>
    <w:tblPr>
      <w:tblStyleRowBandSize w:val="1"/>
      <w:tblStyleColBandSize w:val="1"/>
      <w:tblCellMar>
        <w:top w:w="100" w:type="dxa"/>
        <w:left w:w="100" w:type="dxa"/>
        <w:bottom w:w="100" w:type="dxa"/>
        <w:right w:w="100" w:type="dxa"/>
      </w:tblCellMar>
    </w:tblPr>
  </w:style>
  <w:style w:type="table" w:customStyle="1" w:styleId="5">
    <w:name w:val="5"/>
    <w:basedOn w:val="Tablanormal"/>
    <w:tblPr>
      <w:tblStyleRowBandSize w:val="1"/>
      <w:tblStyleColBandSize w:val="1"/>
      <w:tblCellMar>
        <w:top w:w="100" w:type="dxa"/>
        <w:left w:w="100" w:type="dxa"/>
        <w:bottom w:w="100" w:type="dxa"/>
        <w:right w:w="100" w:type="dxa"/>
      </w:tblCellMar>
    </w:tblPr>
  </w:style>
  <w:style w:type="table" w:customStyle="1" w:styleId="4">
    <w:name w:val="4"/>
    <w:basedOn w:val="Tablanormal"/>
    <w:tblPr>
      <w:tblStyleRowBandSize w:val="1"/>
      <w:tblStyleColBandSize w:val="1"/>
      <w:tblCellMar>
        <w:top w:w="100" w:type="dxa"/>
        <w:left w:w="100" w:type="dxa"/>
        <w:bottom w:w="100" w:type="dxa"/>
        <w:right w:w="100" w:type="dxa"/>
      </w:tblCellMar>
    </w:tblPr>
  </w:style>
  <w:style w:type="table" w:customStyle="1" w:styleId="3">
    <w:name w:val="3"/>
    <w:basedOn w:val="Tablanormal"/>
    <w:tblPr>
      <w:tblStyleRowBandSize w:val="1"/>
      <w:tblStyleColBandSize w:val="1"/>
      <w:tblCellMar>
        <w:top w:w="100" w:type="dxa"/>
        <w:left w:w="100" w:type="dxa"/>
        <w:bottom w:w="100" w:type="dxa"/>
        <w:right w:w="100" w:type="dxa"/>
      </w:tblCellMar>
    </w:tblPr>
  </w:style>
  <w:style w:type="table" w:customStyle="1" w:styleId="2">
    <w:name w:val="2"/>
    <w:basedOn w:val="Tablanormal"/>
    <w:tblPr>
      <w:tblStyleRowBandSize w:val="1"/>
      <w:tblStyleColBandSize w:val="1"/>
      <w:tblCellMar>
        <w:top w:w="100" w:type="dxa"/>
        <w:left w:w="100" w:type="dxa"/>
        <w:bottom w:w="100" w:type="dxa"/>
        <w:right w:w="100" w:type="dxa"/>
      </w:tblCellMar>
    </w:tblPr>
  </w:style>
  <w:style w:type="table" w:customStyle="1" w:styleId="1">
    <w:name w:val="1"/>
    <w:basedOn w:val="Tablanormal"/>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iPriority w:val="99"/>
    <w:unhideWhenUsed/>
    <w:rsid w:val="00DA5EAA"/>
    <w:pPr>
      <w:tabs>
        <w:tab w:val="center" w:pos="4252"/>
        <w:tab w:val="right" w:pos="8504"/>
      </w:tabs>
      <w:spacing w:line="240" w:lineRule="auto"/>
    </w:pPr>
  </w:style>
  <w:style w:type="character" w:customStyle="1" w:styleId="EncabezadoCar">
    <w:name w:val="Encabezado Car"/>
    <w:basedOn w:val="Fuentedeprrafopredeter"/>
    <w:link w:val="Encabezado"/>
    <w:uiPriority w:val="99"/>
    <w:rsid w:val="00DA5EAA"/>
  </w:style>
  <w:style w:type="paragraph" w:styleId="Piedepgina">
    <w:name w:val="footer"/>
    <w:basedOn w:val="Normal"/>
    <w:link w:val="PiedepginaCar"/>
    <w:uiPriority w:val="99"/>
    <w:unhideWhenUsed/>
    <w:rsid w:val="00DA5EAA"/>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DA5EAA"/>
  </w:style>
  <w:style w:type="paragraph" w:styleId="Prrafodelista">
    <w:name w:val="List Paragraph"/>
    <w:aliases w:val="Lista viñetas,Liste à puces retrait droite,Task Body,1st level - Bullet List Paragraph,Lettre d'introduction,Paragraphe de liste,Bullets_normal,Viñetas (Inicio Parrafo),3 Txt tabla,Zerrenda-paragrafoa,Bullet point,lp,Paragrafo elenco"/>
    <w:basedOn w:val="Normal"/>
    <w:link w:val="PrrafodelistaCar"/>
    <w:uiPriority w:val="34"/>
    <w:qFormat/>
    <w:rsid w:val="00312D3F"/>
    <w:pPr>
      <w:ind w:left="720"/>
      <w:contextualSpacing/>
    </w:pPr>
  </w:style>
  <w:style w:type="numbering" w:customStyle="1" w:styleId="GENOMED4ALL">
    <w:name w:val="GENOMED4ALL"/>
    <w:uiPriority w:val="99"/>
    <w:rsid w:val="001313AC"/>
    <w:pPr>
      <w:numPr>
        <w:numId w:val="1"/>
      </w:numPr>
    </w:pPr>
  </w:style>
  <w:style w:type="character" w:customStyle="1" w:styleId="PrrafodelistaCar">
    <w:name w:val="Párrafo de lista Car"/>
    <w:aliases w:val="Lista viñetas Car,Liste à puces retrait droite Car,Task Body Car,1st level - Bullet List Paragraph Car,Lettre d'introduction Car,Paragraphe de liste Car,Bullets_normal Car,Viñetas (Inicio Parrafo) Car,3 Txt tabla Car,lp Car"/>
    <w:basedOn w:val="Fuentedeprrafopredeter"/>
    <w:link w:val="Prrafodelista"/>
    <w:uiPriority w:val="34"/>
    <w:qFormat/>
    <w:rsid w:val="00312D3F"/>
  </w:style>
  <w:style w:type="character" w:styleId="nfasis">
    <w:name w:val="Emphasis"/>
    <w:basedOn w:val="Fuentedeprrafopredeter"/>
    <w:uiPriority w:val="20"/>
    <w:qFormat/>
    <w:rsid w:val="007644E8"/>
    <w:rPr>
      <w:i/>
      <w:iCs/>
    </w:rPr>
  </w:style>
  <w:style w:type="table" w:styleId="Tablaconcuadrcula">
    <w:name w:val="Table Grid"/>
    <w:basedOn w:val="Tablanormal"/>
    <w:uiPriority w:val="39"/>
    <w:rsid w:val="003E0B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lista3-nfasis1">
    <w:name w:val="List Table 3 Accent 1"/>
    <w:aliases w:val="Basic list"/>
    <w:basedOn w:val="Tablanormal"/>
    <w:uiPriority w:val="48"/>
    <w:rsid w:val="00CA676A"/>
    <w:pPr>
      <w:jc w:val="center"/>
    </w:pPr>
    <w:rPr>
      <w:color w:val="000000" w:themeColor="text1"/>
    </w:rPr>
    <w:tblPr>
      <w:tblBorders>
        <w:top w:val="single" w:sz="4" w:space="0" w:color="B3B3B3" w:themeColor="background2"/>
        <w:left w:val="single" w:sz="4" w:space="0" w:color="B3B3B3" w:themeColor="background2"/>
        <w:bottom w:val="single" w:sz="4" w:space="0" w:color="B3B3B3" w:themeColor="background2"/>
        <w:right w:val="single" w:sz="4" w:space="0" w:color="B3B3B3" w:themeColor="background2"/>
        <w:insideH w:val="single" w:sz="4" w:space="0" w:color="B3B3B3" w:themeColor="background2"/>
        <w:insideV w:val="single" w:sz="4" w:space="0" w:color="B3B3B3" w:themeColor="background2"/>
      </w:tblBorders>
      <w:tblCellMar>
        <w:top w:w="28" w:type="dxa"/>
        <w:bottom w:w="28" w:type="dxa"/>
      </w:tblCellMar>
    </w:tblPr>
    <w:tcPr>
      <w:vAlign w:val="center"/>
    </w:tcPr>
    <w:tblStylePr w:type="firstRow">
      <w:rPr>
        <w:rFonts w:ascii="Arial" w:hAnsi="Arial"/>
        <w:b w:val="0"/>
        <w:bCs/>
        <w:color w:val="B3B3B3" w:themeColor="background1"/>
        <w:sz w:val="22"/>
      </w:rPr>
      <w:tblPr/>
      <w:tcPr>
        <w:shd w:val="clear" w:color="auto" w:fill="472F8C" w:themeFill="text2"/>
      </w:tcPr>
    </w:tblStylePr>
    <w:tblStylePr w:type="lastRow">
      <w:rPr>
        <w:b/>
        <w:bCs/>
      </w:rPr>
      <w:tblPr/>
      <w:tcPr>
        <w:tcBorders>
          <w:top w:val="double" w:sz="4" w:space="0" w:color="009DA7" w:themeColor="accent1"/>
        </w:tcBorders>
        <w:shd w:val="clear" w:color="auto" w:fill="B3B3B3" w:themeFill="background1"/>
      </w:tcPr>
    </w:tblStylePr>
    <w:tblStylePr w:type="firstCol">
      <w:rPr>
        <w:b w:val="0"/>
        <w:bCs/>
      </w:rPr>
      <w:tblPr/>
      <w:tcPr>
        <w:tcBorders>
          <w:right w:val="nil"/>
        </w:tcBorders>
        <w:shd w:val="clear" w:color="auto" w:fill="B3B3B3" w:themeFill="background1"/>
      </w:tcPr>
    </w:tblStylePr>
    <w:tblStylePr w:type="lastCol">
      <w:rPr>
        <w:b/>
        <w:bCs/>
      </w:rPr>
      <w:tblPr/>
      <w:tcPr>
        <w:tcBorders>
          <w:left w:val="nil"/>
        </w:tcBorders>
        <w:shd w:val="clear" w:color="auto" w:fill="B3B3B3" w:themeFill="background1"/>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DA7" w:themeColor="accent1"/>
          <w:left w:val="nil"/>
        </w:tcBorders>
      </w:tcPr>
    </w:tblStylePr>
    <w:tblStylePr w:type="swCell">
      <w:tblPr/>
      <w:tcPr>
        <w:tcBorders>
          <w:top w:val="double" w:sz="4" w:space="0" w:color="009DA7" w:themeColor="accent1"/>
          <w:right w:val="nil"/>
        </w:tcBorders>
      </w:tcPr>
    </w:tblStylePr>
  </w:style>
  <w:style w:type="table" w:styleId="Tabladelista4-nfasis1">
    <w:name w:val="List Table 4 Accent 1"/>
    <w:aliases w:val="Banded list"/>
    <w:basedOn w:val="Tablanormal"/>
    <w:uiPriority w:val="49"/>
    <w:rsid w:val="00CA676A"/>
    <w:pPr>
      <w:jc w:val="center"/>
    </w:pPr>
    <w:tblPr>
      <w:tblStyleRowBandSize w:val="1"/>
      <w:tblBorders>
        <w:top w:val="single" w:sz="4" w:space="0" w:color="B3B3B3" w:themeColor="background2"/>
        <w:left w:val="single" w:sz="4" w:space="0" w:color="B3B3B3" w:themeColor="background2"/>
        <w:bottom w:val="single" w:sz="4" w:space="0" w:color="B3B3B3" w:themeColor="background2"/>
        <w:right w:val="single" w:sz="4" w:space="0" w:color="B3B3B3" w:themeColor="background2"/>
        <w:insideH w:val="single" w:sz="4" w:space="0" w:color="B3B3B3" w:themeColor="background2"/>
        <w:insideV w:val="single" w:sz="4" w:space="0" w:color="B3B3B3" w:themeColor="background2"/>
      </w:tblBorders>
      <w:tblCellMar>
        <w:top w:w="28" w:type="dxa"/>
        <w:bottom w:w="28" w:type="dxa"/>
      </w:tblCellMar>
    </w:tblPr>
    <w:tcPr>
      <w:vAlign w:val="center"/>
    </w:tcPr>
    <w:tblStylePr w:type="firstRow">
      <w:rPr>
        <w:b w:val="0"/>
        <w:bCs/>
        <w:color w:val="B3B3B3" w:themeColor="background1"/>
      </w:rPr>
      <w:tblPr/>
      <w:tcPr>
        <w:shd w:val="clear" w:color="auto" w:fill="472F8C" w:themeFill="text2"/>
      </w:tcPr>
    </w:tblStylePr>
    <w:tblStylePr w:type="lastRow">
      <w:rPr>
        <w:b/>
        <w:bCs/>
      </w:rPr>
      <w:tblPr/>
      <w:tcPr>
        <w:tcBorders>
          <w:top w:val="double" w:sz="4" w:space="0" w:color="31F2FF" w:themeColor="accent1" w:themeTint="99"/>
        </w:tcBorders>
      </w:tcPr>
    </w:tblStylePr>
    <w:tblStylePr w:type="firstCol">
      <w:rPr>
        <w:b w:val="0"/>
        <w:bCs/>
      </w:rPr>
    </w:tblStylePr>
    <w:tblStylePr w:type="lastCol">
      <w:rPr>
        <w:b/>
        <w:bCs/>
      </w:rPr>
    </w:tblStylePr>
    <w:tblStylePr w:type="band1Horz">
      <w:tblPr/>
      <w:tcPr>
        <w:shd w:val="clear" w:color="auto" w:fill="B3B3B3" w:themeFill="background2"/>
      </w:tcPr>
    </w:tblStylePr>
    <w:tblStylePr w:type="band2Horz">
      <w:tblPr/>
      <w:tcPr>
        <w:shd w:val="clear" w:color="auto" w:fill="B3B3B3" w:themeFill="background1"/>
      </w:tcPr>
    </w:tblStylePr>
  </w:style>
  <w:style w:type="table" w:styleId="Tablaconcuadrcula5oscura-nfasis1">
    <w:name w:val="Grid Table 5 Dark Accent 1"/>
    <w:basedOn w:val="Tablanormal"/>
    <w:uiPriority w:val="50"/>
    <w:rsid w:val="00510FD3"/>
    <w:pPr>
      <w:jc w:val="center"/>
    </w:pPr>
    <w:rPr>
      <w:color w:val="000000" w:themeColor="text1"/>
    </w:rPr>
    <w:tblPr>
      <w:tblBorders>
        <w:top w:val="single" w:sz="4" w:space="0" w:color="B3B3B3" w:themeColor="background2"/>
        <w:left w:val="single" w:sz="4" w:space="0" w:color="B3B3B3" w:themeColor="background2"/>
        <w:bottom w:val="single" w:sz="4" w:space="0" w:color="B3B3B3" w:themeColor="background2"/>
        <w:right w:val="single" w:sz="4" w:space="0" w:color="B3B3B3" w:themeColor="background2"/>
        <w:insideH w:val="single" w:sz="4" w:space="0" w:color="B3B3B3" w:themeColor="background2"/>
        <w:insideV w:val="single" w:sz="4" w:space="0" w:color="B3B3B3" w:themeColor="background2"/>
      </w:tblBorders>
      <w:tblCellMar>
        <w:top w:w="28" w:type="dxa"/>
        <w:bottom w:w="28" w:type="dxa"/>
      </w:tblCellMar>
    </w:tblPr>
    <w:tcPr>
      <w:shd w:val="clear" w:color="auto" w:fill="auto"/>
      <w:vAlign w:val="center"/>
    </w:tcPr>
    <w:tblStylePr w:type="firstRow">
      <w:pPr>
        <w:jc w:val="center"/>
      </w:pPr>
      <w:rPr>
        <w:rFonts w:ascii="Arial" w:hAnsi="Arial"/>
        <w:b w:val="0"/>
        <w:bCs/>
        <w:color w:val="B3B3B3" w:themeColor="background1"/>
        <w:sz w:val="22"/>
      </w:rPr>
      <w:tblPr/>
      <w:tcPr>
        <w:shd w:val="clear" w:color="auto" w:fill="472F8C" w:themeFill="text2"/>
      </w:tcPr>
    </w:tblStylePr>
    <w:tblStylePr w:type="lastRow">
      <w:rPr>
        <w:rFonts w:ascii="Arial" w:hAnsi="Arial"/>
        <w:b w:val="0"/>
        <w:bCs/>
        <w:color w:val="000000" w:themeColor="text1"/>
        <w:sz w:val="22"/>
      </w:rPr>
      <w:tblPr/>
      <w:tcPr>
        <w:shd w:val="clear" w:color="auto" w:fill="B3B3B3" w:themeFill="background1"/>
      </w:tcPr>
    </w:tblStylePr>
    <w:tblStylePr w:type="firstCol">
      <w:rPr>
        <w:rFonts w:ascii="Arial" w:hAnsi="Arial"/>
        <w:b w:val="0"/>
        <w:bCs/>
        <w:color w:val="B3B3B3" w:themeColor="background1"/>
        <w:sz w:val="22"/>
      </w:rPr>
      <w:tblPr/>
      <w:tcPr>
        <w:shd w:val="clear" w:color="auto" w:fill="472F8C" w:themeFill="text2"/>
      </w:tcPr>
    </w:tblStylePr>
    <w:tblStylePr w:type="lastCol">
      <w:rPr>
        <w:rFonts w:ascii="Arial" w:hAnsi="Arial"/>
        <w:b w:val="0"/>
        <w:bCs/>
        <w:color w:val="B3B3B3" w:themeColor="background1"/>
        <w:sz w:val="22"/>
      </w:rPr>
      <w:tblPr/>
      <w:tcPr>
        <w:shd w:val="clear" w:color="auto" w:fill="B3B3B3" w:themeFill="background1"/>
      </w:tcPr>
    </w:tblStylePr>
  </w:style>
  <w:style w:type="table" w:styleId="Tabladelista3-nfasis4">
    <w:name w:val="List Table 3 Accent 4"/>
    <w:basedOn w:val="Tablanormal"/>
    <w:uiPriority w:val="48"/>
    <w:rsid w:val="00434D12"/>
    <w:pPr>
      <w:spacing w:line="240" w:lineRule="auto"/>
    </w:pPr>
    <w:tblPr>
      <w:tblStyleRowBandSize w:val="1"/>
      <w:tblStyleColBandSize w:val="1"/>
      <w:tblBorders>
        <w:top w:val="single" w:sz="4" w:space="0" w:color="B3B3B3" w:themeColor="accent4"/>
        <w:left w:val="single" w:sz="4" w:space="0" w:color="B3B3B3" w:themeColor="accent4"/>
        <w:bottom w:val="single" w:sz="4" w:space="0" w:color="B3B3B3" w:themeColor="accent4"/>
        <w:right w:val="single" w:sz="4" w:space="0" w:color="B3B3B3" w:themeColor="accent4"/>
      </w:tblBorders>
    </w:tblPr>
    <w:tblStylePr w:type="firstRow">
      <w:rPr>
        <w:b/>
        <w:bCs/>
        <w:color w:val="B3B3B3" w:themeColor="background1"/>
      </w:rPr>
      <w:tblPr/>
      <w:tcPr>
        <w:shd w:val="clear" w:color="auto" w:fill="B3B3B3" w:themeFill="accent4"/>
      </w:tcPr>
    </w:tblStylePr>
    <w:tblStylePr w:type="lastRow">
      <w:rPr>
        <w:b/>
        <w:bCs/>
      </w:rPr>
      <w:tblPr/>
      <w:tcPr>
        <w:tcBorders>
          <w:top w:val="double" w:sz="4" w:space="0" w:color="B3B3B3" w:themeColor="accent4"/>
        </w:tcBorders>
        <w:shd w:val="clear" w:color="auto" w:fill="B3B3B3" w:themeFill="background1"/>
      </w:tcPr>
    </w:tblStylePr>
    <w:tblStylePr w:type="firstCol">
      <w:rPr>
        <w:b/>
        <w:bCs/>
      </w:rPr>
      <w:tblPr/>
      <w:tcPr>
        <w:tcBorders>
          <w:right w:val="nil"/>
        </w:tcBorders>
        <w:shd w:val="clear" w:color="auto" w:fill="B3B3B3" w:themeFill="background1"/>
      </w:tcPr>
    </w:tblStylePr>
    <w:tblStylePr w:type="lastCol">
      <w:rPr>
        <w:b/>
        <w:bCs/>
      </w:rPr>
      <w:tblPr/>
      <w:tcPr>
        <w:tcBorders>
          <w:left w:val="nil"/>
        </w:tcBorders>
        <w:shd w:val="clear" w:color="auto" w:fill="B3B3B3" w:themeFill="background1"/>
      </w:tcPr>
    </w:tblStylePr>
    <w:tblStylePr w:type="band1Vert">
      <w:tblPr/>
      <w:tcPr>
        <w:tcBorders>
          <w:left w:val="single" w:sz="4" w:space="0" w:color="B3B3B3" w:themeColor="accent4"/>
          <w:right w:val="single" w:sz="4" w:space="0" w:color="B3B3B3" w:themeColor="accent4"/>
        </w:tcBorders>
      </w:tcPr>
    </w:tblStylePr>
    <w:tblStylePr w:type="band1Horz">
      <w:tblPr/>
      <w:tcPr>
        <w:tcBorders>
          <w:top w:val="single" w:sz="4" w:space="0" w:color="B3B3B3" w:themeColor="accent4"/>
          <w:bottom w:val="single" w:sz="4" w:space="0" w:color="B3B3B3"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3B3B3" w:themeColor="accent4"/>
          <w:left w:val="nil"/>
        </w:tcBorders>
      </w:tcPr>
    </w:tblStylePr>
    <w:tblStylePr w:type="swCell">
      <w:tblPr/>
      <w:tcPr>
        <w:tcBorders>
          <w:top w:val="double" w:sz="4" w:space="0" w:color="B3B3B3" w:themeColor="accent4"/>
          <w:right w:val="nil"/>
        </w:tcBorders>
      </w:tcPr>
    </w:tblStylePr>
  </w:style>
  <w:style w:type="table" w:styleId="Tablaconcuadrculaclara">
    <w:name w:val="Grid Table Light"/>
    <w:aliases w:val="Plain table"/>
    <w:basedOn w:val="Tablanormal"/>
    <w:uiPriority w:val="40"/>
    <w:rsid w:val="00510FD3"/>
    <w:pPr>
      <w:jc w:val="center"/>
    </w:pPr>
    <w:tblPr>
      <w:tblBorders>
        <w:top w:val="single" w:sz="4" w:space="0" w:color="B3B3B3" w:themeColor="background2"/>
        <w:left w:val="single" w:sz="4" w:space="0" w:color="B3B3B3" w:themeColor="background2"/>
        <w:bottom w:val="single" w:sz="4" w:space="0" w:color="B3B3B3" w:themeColor="background2"/>
        <w:right w:val="single" w:sz="4" w:space="0" w:color="B3B3B3" w:themeColor="background2"/>
        <w:insideH w:val="single" w:sz="4" w:space="0" w:color="B3B3B3" w:themeColor="background2"/>
        <w:insideV w:val="single" w:sz="4" w:space="0" w:color="B3B3B3" w:themeColor="background2"/>
      </w:tblBorders>
      <w:tblCellMar>
        <w:top w:w="28" w:type="dxa"/>
        <w:bottom w:w="28" w:type="dxa"/>
      </w:tblCellMar>
    </w:tblPr>
    <w:tcPr>
      <w:vAlign w:val="center"/>
    </w:tcPr>
  </w:style>
  <w:style w:type="character" w:customStyle="1" w:styleId="Ttulo7Car">
    <w:name w:val="Título 7 Car"/>
    <w:basedOn w:val="Fuentedeprrafopredeter"/>
    <w:link w:val="Ttulo7"/>
    <w:uiPriority w:val="9"/>
    <w:semiHidden/>
    <w:rsid w:val="007644E8"/>
    <w:rPr>
      <w:rFonts w:asciiTheme="majorHAnsi" w:eastAsiaTheme="majorEastAsia" w:hAnsiTheme="majorHAnsi" w:cstheme="majorBidi"/>
      <w:i/>
      <w:iCs/>
      <w:color w:val="004E53" w:themeColor="accent1" w:themeShade="80"/>
      <w:sz w:val="21"/>
      <w:szCs w:val="21"/>
    </w:rPr>
  </w:style>
  <w:style w:type="character" w:customStyle="1" w:styleId="Ttulo8Car">
    <w:name w:val="Título 8 Car"/>
    <w:basedOn w:val="Fuentedeprrafopredeter"/>
    <w:link w:val="Ttulo8"/>
    <w:uiPriority w:val="9"/>
    <w:semiHidden/>
    <w:rsid w:val="007644E8"/>
    <w:rPr>
      <w:rFonts w:asciiTheme="majorHAnsi" w:eastAsiaTheme="majorEastAsia" w:hAnsiTheme="majorHAnsi" w:cstheme="majorBidi"/>
      <w:b/>
      <w:bCs/>
      <w:color w:val="472F8C" w:themeColor="text2"/>
    </w:rPr>
  </w:style>
  <w:style w:type="character" w:customStyle="1" w:styleId="Ttulo9Car">
    <w:name w:val="Título 9 Car"/>
    <w:basedOn w:val="Fuentedeprrafopredeter"/>
    <w:link w:val="Ttulo9"/>
    <w:uiPriority w:val="9"/>
    <w:semiHidden/>
    <w:rsid w:val="007644E8"/>
    <w:rPr>
      <w:rFonts w:asciiTheme="majorHAnsi" w:eastAsiaTheme="majorEastAsia" w:hAnsiTheme="majorHAnsi" w:cstheme="majorBidi"/>
      <w:b/>
      <w:bCs/>
      <w:i/>
      <w:iCs/>
      <w:color w:val="472F8C" w:themeColor="text2"/>
    </w:rPr>
  </w:style>
  <w:style w:type="paragraph" w:styleId="TtuloTDC">
    <w:name w:val="TOC Heading"/>
    <w:basedOn w:val="Ttulo1"/>
    <w:next w:val="Normal"/>
    <w:uiPriority w:val="39"/>
    <w:unhideWhenUsed/>
    <w:qFormat/>
    <w:rsid w:val="007644E8"/>
    <w:pPr>
      <w:outlineLvl w:val="9"/>
    </w:pPr>
  </w:style>
  <w:style w:type="paragraph" w:styleId="TDC1">
    <w:name w:val="toc 1"/>
    <w:basedOn w:val="Normal"/>
    <w:next w:val="Normal"/>
    <w:autoRedefine/>
    <w:uiPriority w:val="39"/>
    <w:unhideWhenUsed/>
    <w:rsid w:val="00015716"/>
    <w:rPr>
      <w:b/>
      <w:color w:val="472F8C" w:themeColor="text2"/>
    </w:rPr>
  </w:style>
  <w:style w:type="paragraph" w:styleId="TDC2">
    <w:name w:val="toc 2"/>
    <w:basedOn w:val="Normal"/>
    <w:next w:val="Normal"/>
    <w:autoRedefine/>
    <w:uiPriority w:val="39"/>
    <w:unhideWhenUsed/>
    <w:rsid w:val="00BC640D"/>
    <w:pPr>
      <w:ind w:left="221"/>
    </w:pPr>
    <w:rPr>
      <w:color w:val="472F8C" w:themeColor="text2"/>
    </w:rPr>
  </w:style>
  <w:style w:type="paragraph" w:styleId="TDC3">
    <w:name w:val="toc 3"/>
    <w:basedOn w:val="Normal"/>
    <w:next w:val="Normal"/>
    <w:autoRedefine/>
    <w:uiPriority w:val="39"/>
    <w:unhideWhenUsed/>
    <w:rsid w:val="00BC640D"/>
    <w:pPr>
      <w:ind w:left="442"/>
    </w:pPr>
  </w:style>
  <w:style w:type="character" w:styleId="Hipervnculo">
    <w:name w:val="Hyperlink"/>
    <w:basedOn w:val="Fuentedeprrafopredeter"/>
    <w:uiPriority w:val="99"/>
    <w:unhideWhenUsed/>
    <w:rsid w:val="00AD3CAB"/>
    <w:rPr>
      <w:color w:val="009DA7" w:themeColor="hyperlink"/>
      <w:u w:val="single"/>
    </w:rPr>
  </w:style>
  <w:style w:type="paragraph" w:styleId="Descripcin">
    <w:name w:val="caption"/>
    <w:basedOn w:val="Normal"/>
    <w:next w:val="Normal"/>
    <w:uiPriority w:val="35"/>
    <w:unhideWhenUsed/>
    <w:qFormat/>
    <w:rsid w:val="007644E8"/>
    <w:pPr>
      <w:spacing w:line="240" w:lineRule="auto"/>
    </w:pPr>
    <w:rPr>
      <w:b/>
      <w:bCs/>
      <w:smallCaps/>
      <w:color w:val="595959" w:themeColor="text1" w:themeTint="A6"/>
      <w:spacing w:val="6"/>
    </w:rPr>
  </w:style>
  <w:style w:type="paragraph" w:styleId="Tabladeilustraciones">
    <w:name w:val="table of figures"/>
    <w:basedOn w:val="Normal"/>
    <w:next w:val="Normal"/>
    <w:uiPriority w:val="99"/>
    <w:unhideWhenUsed/>
    <w:rsid w:val="00BC640D"/>
  </w:style>
  <w:style w:type="paragraph" w:styleId="Textonotaalfinal">
    <w:name w:val="endnote text"/>
    <w:basedOn w:val="Normal"/>
    <w:link w:val="TextonotaalfinalCar"/>
    <w:uiPriority w:val="99"/>
    <w:semiHidden/>
    <w:unhideWhenUsed/>
    <w:rsid w:val="00C624BA"/>
    <w:pPr>
      <w:spacing w:line="240" w:lineRule="auto"/>
    </w:pPr>
    <w:rPr>
      <w:sz w:val="18"/>
    </w:rPr>
  </w:style>
  <w:style w:type="character" w:customStyle="1" w:styleId="TextonotaalfinalCar">
    <w:name w:val="Texto nota al final Car"/>
    <w:basedOn w:val="Fuentedeprrafopredeter"/>
    <w:link w:val="Textonotaalfinal"/>
    <w:uiPriority w:val="99"/>
    <w:semiHidden/>
    <w:rsid w:val="00C624BA"/>
    <w:rPr>
      <w:color w:val="000000" w:themeColor="text1"/>
      <w:sz w:val="18"/>
      <w:szCs w:val="20"/>
    </w:rPr>
  </w:style>
  <w:style w:type="character" w:styleId="Refdenotaalfinal">
    <w:name w:val="endnote reference"/>
    <w:basedOn w:val="Fuentedeprrafopredeter"/>
    <w:uiPriority w:val="99"/>
    <w:semiHidden/>
    <w:unhideWhenUsed/>
    <w:rsid w:val="00430413"/>
    <w:rPr>
      <w:vertAlign w:val="superscript"/>
    </w:rPr>
  </w:style>
  <w:style w:type="character" w:customStyle="1" w:styleId="Ttulo1Car">
    <w:name w:val="Título 1 Car"/>
    <w:basedOn w:val="Fuentedeprrafopredeter"/>
    <w:link w:val="Ttulo1"/>
    <w:uiPriority w:val="9"/>
    <w:rsid w:val="007644E8"/>
    <w:rPr>
      <w:rFonts w:asciiTheme="majorHAnsi" w:eastAsiaTheme="majorEastAsia" w:hAnsiTheme="majorHAnsi" w:cstheme="majorBidi"/>
      <w:color w:val="00757D" w:themeColor="accent1" w:themeShade="BF"/>
      <w:sz w:val="32"/>
      <w:szCs w:val="32"/>
    </w:rPr>
  </w:style>
  <w:style w:type="paragraph" w:styleId="Textonotapie">
    <w:name w:val="footnote text"/>
    <w:basedOn w:val="Normal"/>
    <w:link w:val="TextonotapieCar"/>
    <w:uiPriority w:val="99"/>
    <w:semiHidden/>
    <w:unhideWhenUsed/>
    <w:rsid w:val="00C624BA"/>
    <w:pPr>
      <w:spacing w:line="240" w:lineRule="auto"/>
    </w:pPr>
    <w:rPr>
      <w:sz w:val="18"/>
    </w:rPr>
  </w:style>
  <w:style w:type="character" w:customStyle="1" w:styleId="TextonotapieCar">
    <w:name w:val="Texto nota pie Car"/>
    <w:basedOn w:val="Fuentedeprrafopredeter"/>
    <w:link w:val="Textonotapie"/>
    <w:uiPriority w:val="99"/>
    <w:semiHidden/>
    <w:rsid w:val="00C624BA"/>
    <w:rPr>
      <w:color w:val="000000" w:themeColor="text1"/>
      <w:sz w:val="18"/>
      <w:szCs w:val="20"/>
    </w:rPr>
  </w:style>
  <w:style w:type="character" w:styleId="Refdenotaalpie">
    <w:name w:val="footnote reference"/>
    <w:basedOn w:val="Fuentedeprrafopredeter"/>
    <w:uiPriority w:val="99"/>
    <w:semiHidden/>
    <w:unhideWhenUsed/>
    <w:rsid w:val="00C624BA"/>
    <w:rPr>
      <w:vertAlign w:val="superscript"/>
    </w:rPr>
  </w:style>
  <w:style w:type="paragraph" w:styleId="Bibliografa">
    <w:name w:val="Bibliography"/>
    <w:basedOn w:val="Normal"/>
    <w:next w:val="Normal"/>
    <w:uiPriority w:val="37"/>
    <w:unhideWhenUsed/>
    <w:rsid w:val="00C624BA"/>
  </w:style>
  <w:style w:type="character" w:customStyle="1" w:styleId="Ttulo2Car">
    <w:name w:val="Título 2 Car"/>
    <w:basedOn w:val="Fuentedeprrafopredeter"/>
    <w:link w:val="Ttulo2"/>
    <w:uiPriority w:val="9"/>
    <w:rsid w:val="007644E8"/>
    <w:rPr>
      <w:rFonts w:asciiTheme="majorHAnsi" w:eastAsiaTheme="majorEastAsia" w:hAnsiTheme="majorHAnsi" w:cstheme="majorBidi"/>
      <w:color w:val="404040" w:themeColor="text1" w:themeTint="BF"/>
      <w:sz w:val="28"/>
      <w:szCs w:val="28"/>
    </w:rPr>
  </w:style>
  <w:style w:type="character" w:customStyle="1" w:styleId="Ttulo3Car">
    <w:name w:val="Título 3 Car"/>
    <w:basedOn w:val="Fuentedeprrafopredeter"/>
    <w:link w:val="Ttulo3"/>
    <w:uiPriority w:val="9"/>
    <w:rsid w:val="007644E8"/>
    <w:rPr>
      <w:rFonts w:asciiTheme="majorHAnsi" w:eastAsiaTheme="majorEastAsia" w:hAnsiTheme="majorHAnsi" w:cstheme="majorBidi"/>
      <w:color w:val="472F8C" w:themeColor="text2"/>
      <w:sz w:val="24"/>
      <w:szCs w:val="24"/>
    </w:rPr>
  </w:style>
  <w:style w:type="character" w:customStyle="1" w:styleId="Ttulo4Car">
    <w:name w:val="Título 4 Car"/>
    <w:basedOn w:val="Fuentedeprrafopredeter"/>
    <w:link w:val="Ttulo4"/>
    <w:uiPriority w:val="9"/>
    <w:rsid w:val="007644E8"/>
    <w:rPr>
      <w:rFonts w:asciiTheme="majorHAnsi" w:eastAsiaTheme="majorEastAsia" w:hAnsiTheme="majorHAnsi" w:cstheme="majorBidi"/>
      <w:sz w:val="22"/>
      <w:szCs w:val="22"/>
    </w:rPr>
  </w:style>
  <w:style w:type="character" w:customStyle="1" w:styleId="Ttulo5Car">
    <w:name w:val="Título 5 Car"/>
    <w:basedOn w:val="Fuentedeprrafopredeter"/>
    <w:link w:val="Ttulo5"/>
    <w:uiPriority w:val="9"/>
    <w:rsid w:val="007644E8"/>
    <w:rPr>
      <w:rFonts w:asciiTheme="majorHAnsi" w:eastAsiaTheme="majorEastAsia" w:hAnsiTheme="majorHAnsi" w:cstheme="majorBidi"/>
      <w:color w:val="472F8C" w:themeColor="text2"/>
      <w:sz w:val="22"/>
      <w:szCs w:val="22"/>
    </w:rPr>
  </w:style>
  <w:style w:type="character" w:customStyle="1" w:styleId="Ttulo6Car">
    <w:name w:val="Título 6 Car"/>
    <w:basedOn w:val="Fuentedeprrafopredeter"/>
    <w:link w:val="Ttulo6"/>
    <w:uiPriority w:val="9"/>
    <w:semiHidden/>
    <w:rsid w:val="007644E8"/>
    <w:rPr>
      <w:rFonts w:asciiTheme="majorHAnsi" w:eastAsiaTheme="majorEastAsia" w:hAnsiTheme="majorHAnsi" w:cstheme="majorBidi"/>
      <w:i/>
      <w:iCs/>
      <w:color w:val="472F8C" w:themeColor="text2"/>
      <w:sz w:val="21"/>
      <w:szCs w:val="21"/>
    </w:rPr>
  </w:style>
  <w:style w:type="character" w:customStyle="1" w:styleId="TtuloCar">
    <w:name w:val="Título Car"/>
    <w:basedOn w:val="Fuentedeprrafopredeter"/>
    <w:link w:val="Ttulo"/>
    <w:uiPriority w:val="10"/>
    <w:rsid w:val="007644E8"/>
    <w:rPr>
      <w:rFonts w:asciiTheme="majorHAnsi" w:eastAsiaTheme="majorEastAsia" w:hAnsiTheme="majorHAnsi" w:cstheme="majorBidi"/>
      <w:color w:val="009DA7" w:themeColor="accent1"/>
      <w:spacing w:val="-10"/>
      <w:sz w:val="56"/>
      <w:szCs w:val="56"/>
    </w:rPr>
  </w:style>
  <w:style w:type="character" w:customStyle="1" w:styleId="SubttuloCar">
    <w:name w:val="Subtítulo Car"/>
    <w:basedOn w:val="Fuentedeprrafopredeter"/>
    <w:link w:val="Subttulo"/>
    <w:uiPriority w:val="11"/>
    <w:rsid w:val="007644E8"/>
    <w:rPr>
      <w:rFonts w:asciiTheme="majorHAnsi" w:eastAsiaTheme="majorEastAsia" w:hAnsiTheme="majorHAnsi" w:cstheme="majorBidi"/>
      <w:sz w:val="24"/>
      <w:szCs w:val="24"/>
    </w:rPr>
  </w:style>
  <w:style w:type="character" w:styleId="Textoennegrita">
    <w:name w:val="Strong"/>
    <w:basedOn w:val="Fuentedeprrafopredeter"/>
    <w:uiPriority w:val="22"/>
    <w:qFormat/>
    <w:rsid w:val="007644E8"/>
    <w:rPr>
      <w:b/>
      <w:bCs/>
    </w:rPr>
  </w:style>
  <w:style w:type="paragraph" w:styleId="Sinespaciado">
    <w:name w:val="No Spacing"/>
    <w:uiPriority w:val="1"/>
    <w:qFormat/>
    <w:rsid w:val="007644E8"/>
    <w:pPr>
      <w:spacing w:after="0" w:line="240" w:lineRule="auto"/>
    </w:pPr>
  </w:style>
  <w:style w:type="paragraph" w:styleId="Cita">
    <w:name w:val="Quote"/>
    <w:basedOn w:val="Normal"/>
    <w:next w:val="Normal"/>
    <w:link w:val="CitaCar"/>
    <w:uiPriority w:val="29"/>
    <w:qFormat/>
    <w:rsid w:val="007644E8"/>
    <w:pPr>
      <w:spacing w:before="160"/>
      <w:ind w:left="720" w:right="720"/>
    </w:pPr>
    <w:rPr>
      <w:i/>
      <w:iCs/>
      <w:color w:val="404040" w:themeColor="text1" w:themeTint="BF"/>
    </w:rPr>
  </w:style>
  <w:style w:type="character" w:customStyle="1" w:styleId="CitaCar">
    <w:name w:val="Cita Car"/>
    <w:basedOn w:val="Fuentedeprrafopredeter"/>
    <w:link w:val="Cita"/>
    <w:uiPriority w:val="29"/>
    <w:rsid w:val="007644E8"/>
    <w:rPr>
      <w:i/>
      <w:iCs/>
      <w:color w:val="404040" w:themeColor="text1" w:themeTint="BF"/>
    </w:rPr>
  </w:style>
  <w:style w:type="paragraph" w:styleId="Citadestacada">
    <w:name w:val="Intense Quote"/>
    <w:basedOn w:val="Normal"/>
    <w:next w:val="Normal"/>
    <w:link w:val="CitadestacadaCar"/>
    <w:uiPriority w:val="30"/>
    <w:qFormat/>
    <w:rsid w:val="007644E8"/>
    <w:pPr>
      <w:pBdr>
        <w:left w:val="single" w:sz="18" w:space="12" w:color="009DA7" w:themeColor="accent1"/>
      </w:pBdr>
      <w:spacing w:before="100" w:beforeAutospacing="1" w:line="300" w:lineRule="auto"/>
      <w:ind w:left="1224" w:right="1224"/>
    </w:pPr>
    <w:rPr>
      <w:rFonts w:asciiTheme="majorHAnsi" w:eastAsiaTheme="majorEastAsia" w:hAnsiTheme="majorHAnsi" w:cstheme="majorBidi"/>
      <w:color w:val="009DA7" w:themeColor="accent1"/>
      <w:sz w:val="28"/>
      <w:szCs w:val="28"/>
    </w:rPr>
  </w:style>
  <w:style w:type="character" w:customStyle="1" w:styleId="CitadestacadaCar">
    <w:name w:val="Cita destacada Car"/>
    <w:basedOn w:val="Fuentedeprrafopredeter"/>
    <w:link w:val="Citadestacada"/>
    <w:uiPriority w:val="30"/>
    <w:rsid w:val="007644E8"/>
    <w:rPr>
      <w:rFonts w:asciiTheme="majorHAnsi" w:eastAsiaTheme="majorEastAsia" w:hAnsiTheme="majorHAnsi" w:cstheme="majorBidi"/>
      <w:color w:val="009DA7" w:themeColor="accent1"/>
      <w:sz w:val="28"/>
      <w:szCs w:val="28"/>
    </w:rPr>
  </w:style>
  <w:style w:type="character" w:styleId="nfasissutil">
    <w:name w:val="Subtle Emphasis"/>
    <w:basedOn w:val="Fuentedeprrafopredeter"/>
    <w:uiPriority w:val="19"/>
    <w:qFormat/>
    <w:rsid w:val="007644E8"/>
    <w:rPr>
      <w:i/>
      <w:iCs/>
      <w:color w:val="404040" w:themeColor="text1" w:themeTint="BF"/>
    </w:rPr>
  </w:style>
  <w:style w:type="character" w:styleId="nfasisintenso">
    <w:name w:val="Intense Emphasis"/>
    <w:basedOn w:val="Fuentedeprrafopredeter"/>
    <w:uiPriority w:val="21"/>
    <w:qFormat/>
    <w:rsid w:val="007644E8"/>
    <w:rPr>
      <w:b/>
      <w:bCs/>
      <w:i/>
      <w:iCs/>
    </w:rPr>
  </w:style>
  <w:style w:type="character" w:styleId="Referenciasutil">
    <w:name w:val="Subtle Reference"/>
    <w:basedOn w:val="Fuentedeprrafopredeter"/>
    <w:uiPriority w:val="31"/>
    <w:qFormat/>
    <w:rsid w:val="007644E8"/>
    <w:rPr>
      <w:smallCaps/>
      <w:color w:val="404040" w:themeColor="text1" w:themeTint="BF"/>
      <w:u w:val="single" w:color="7F7F7F" w:themeColor="text1" w:themeTint="80"/>
    </w:rPr>
  </w:style>
  <w:style w:type="character" w:styleId="Referenciaintensa">
    <w:name w:val="Intense Reference"/>
    <w:basedOn w:val="Fuentedeprrafopredeter"/>
    <w:uiPriority w:val="32"/>
    <w:qFormat/>
    <w:rsid w:val="007644E8"/>
    <w:rPr>
      <w:b/>
      <w:bCs/>
      <w:smallCaps/>
      <w:spacing w:val="5"/>
      <w:u w:val="single"/>
    </w:rPr>
  </w:style>
  <w:style w:type="character" w:styleId="Ttulodellibro">
    <w:name w:val="Book Title"/>
    <w:basedOn w:val="Fuentedeprrafopredeter"/>
    <w:uiPriority w:val="33"/>
    <w:qFormat/>
    <w:rsid w:val="007644E8"/>
    <w:rPr>
      <w:b/>
      <w:bCs/>
      <w:smallCaps/>
    </w:rPr>
  </w:style>
  <w:style w:type="character" w:customStyle="1" w:styleId="ux-u-font-light">
    <w:name w:val="ux-u-font-light"/>
    <w:basedOn w:val="Fuentedeprrafopredeter"/>
    <w:rsid w:val="00480FB5"/>
  </w:style>
  <w:style w:type="character" w:customStyle="1" w:styleId="ux-form-grouprequired-indicator">
    <w:name w:val="ux-form-group__required-indicator"/>
    <w:basedOn w:val="Fuentedeprrafopredeter"/>
    <w:rsid w:val="00480FB5"/>
  </w:style>
  <w:style w:type="character" w:customStyle="1" w:styleId="normaltextrun">
    <w:name w:val="normaltextrun"/>
    <w:basedOn w:val="Fuentedeprrafopredeter"/>
    <w:rsid w:val="00480FB5"/>
  </w:style>
  <w:style w:type="character" w:customStyle="1" w:styleId="eop">
    <w:name w:val="eop"/>
    <w:basedOn w:val="Fuentedeprrafopredeter"/>
    <w:rsid w:val="00480FB5"/>
  </w:style>
  <w:style w:type="paragraph" w:customStyle="1" w:styleId="paragraph">
    <w:name w:val="paragraph"/>
    <w:basedOn w:val="Normal"/>
    <w:rsid w:val="007C13A5"/>
    <w:pPr>
      <w:spacing w:before="100" w:beforeAutospacing="1" w:after="100" w:afterAutospacing="1" w:line="240" w:lineRule="auto"/>
    </w:pPr>
    <w:rPr>
      <w:rFonts w:ascii="Times New Roman" w:eastAsia="Times New Roman" w:hAnsi="Times New Roman" w:cs="Times New Roman"/>
      <w:sz w:val="24"/>
      <w:szCs w:val="24"/>
      <w:lang w:val="es-ES"/>
    </w:rPr>
  </w:style>
  <w:style w:type="paragraph" w:styleId="Revisin">
    <w:name w:val="Revision"/>
    <w:hidden/>
    <w:uiPriority w:val="99"/>
    <w:semiHidden/>
    <w:rsid w:val="004E07DF"/>
    <w:pPr>
      <w:spacing w:after="0" w:line="240" w:lineRule="auto"/>
    </w:pPr>
  </w:style>
  <w:style w:type="character" w:styleId="Refdecomentario">
    <w:name w:val="annotation reference"/>
    <w:basedOn w:val="Fuentedeprrafopredeter"/>
    <w:uiPriority w:val="99"/>
    <w:semiHidden/>
    <w:unhideWhenUsed/>
    <w:rsid w:val="004E07DF"/>
    <w:rPr>
      <w:sz w:val="16"/>
      <w:szCs w:val="16"/>
    </w:rPr>
  </w:style>
  <w:style w:type="paragraph" w:styleId="Textocomentario">
    <w:name w:val="annotation text"/>
    <w:basedOn w:val="Normal"/>
    <w:link w:val="TextocomentarioCar"/>
    <w:uiPriority w:val="99"/>
    <w:unhideWhenUsed/>
    <w:rsid w:val="004E07DF"/>
    <w:pPr>
      <w:spacing w:line="240" w:lineRule="auto"/>
    </w:pPr>
  </w:style>
  <w:style w:type="character" w:customStyle="1" w:styleId="TextocomentarioCar">
    <w:name w:val="Texto comentario Car"/>
    <w:basedOn w:val="Fuentedeprrafopredeter"/>
    <w:link w:val="Textocomentario"/>
    <w:uiPriority w:val="99"/>
    <w:rsid w:val="004E07DF"/>
  </w:style>
  <w:style w:type="paragraph" w:styleId="Asuntodelcomentario">
    <w:name w:val="annotation subject"/>
    <w:basedOn w:val="Textocomentario"/>
    <w:next w:val="Textocomentario"/>
    <w:link w:val="AsuntodelcomentarioCar"/>
    <w:uiPriority w:val="99"/>
    <w:semiHidden/>
    <w:unhideWhenUsed/>
    <w:rsid w:val="004E07DF"/>
    <w:rPr>
      <w:b/>
      <w:bCs/>
    </w:rPr>
  </w:style>
  <w:style w:type="character" w:customStyle="1" w:styleId="AsuntodelcomentarioCar">
    <w:name w:val="Asunto del comentario Car"/>
    <w:basedOn w:val="TextocomentarioCar"/>
    <w:link w:val="Asuntodelcomentario"/>
    <w:uiPriority w:val="99"/>
    <w:semiHidden/>
    <w:rsid w:val="004E07DF"/>
    <w:rPr>
      <w:b/>
      <w:bCs/>
    </w:rPr>
  </w:style>
  <w:style w:type="character" w:customStyle="1" w:styleId="cf01">
    <w:name w:val="cf01"/>
    <w:basedOn w:val="Fuentedeprrafopredeter"/>
    <w:rsid w:val="00CC328D"/>
    <w:rPr>
      <w:rFonts w:ascii="Segoe UI" w:hAnsi="Segoe UI" w:cs="Segoe UI" w:hint="default"/>
      <w:sz w:val="18"/>
      <w:szCs w:val="18"/>
    </w:rPr>
  </w:style>
  <w:style w:type="character" w:customStyle="1" w:styleId="findhit">
    <w:name w:val="findhit"/>
    <w:basedOn w:val="Fuentedeprrafopredeter"/>
    <w:rsid w:val="005E3A71"/>
  </w:style>
  <w:style w:type="character" w:styleId="Mencinsinresolver">
    <w:name w:val="Unresolved Mention"/>
    <w:basedOn w:val="Fuentedeprrafopredeter"/>
    <w:uiPriority w:val="99"/>
    <w:semiHidden/>
    <w:unhideWhenUsed/>
    <w:rsid w:val="008261F8"/>
    <w:rPr>
      <w:color w:val="605E5C"/>
      <w:shd w:val="clear" w:color="auto" w:fill="E1DFDD"/>
    </w:rPr>
  </w:style>
  <w:style w:type="paragraph" w:styleId="NormalWeb">
    <w:name w:val="Normal (Web)"/>
    <w:basedOn w:val="Normal"/>
    <w:uiPriority w:val="99"/>
    <w:unhideWhenUsed/>
    <w:rsid w:val="00426E70"/>
    <w:pPr>
      <w:spacing w:before="100" w:beforeAutospacing="1" w:after="100" w:afterAutospacing="1" w:line="240" w:lineRule="auto"/>
    </w:pPr>
    <w:rPr>
      <w:rFonts w:ascii="Times New Roman" w:eastAsia="Times New Roman" w:hAnsi="Times New Roman" w:cs="Times New Roman"/>
      <w:sz w:val="24"/>
      <w:szCs w:val="24"/>
      <w:lang w:val="es-ES"/>
    </w:rPr>
  </w:style>
  <w:style w:type="paragraph" w:customStyle="1" w:styleId="ql-align-justify">
    <w:name w:val="ql-align-justify"/>
    <w:basedOn w:val="Normal"/>
    <w:rsid w:val="00C5536D"/>
    <w:pPr>
      <w:spacing w:before="100" w:beforeAutospacing="1" w:after="100" w:afterAutospacing="1" w:line="240" w:lineRule="auto"/>
    </w:pPr>
    <w:rPr>
      <w:rFonts w:ascii="Times New Roman" w:eastAsia="Times New Roman" w:hAnsi="Times New Roman" w:cs="Times New Roman"/>
      <w:sz w:val="24"/>
      <w:szCs w:val="24"/>
      <w:lang w:val="es-ES"/>
    </w:rPr>
  </w:style>
  <w:style w:type="paragraph" w:customStyle="1" w:styleId="Default">
    <w:name w:val="Default"/>
    <w:rsid w:val="00636209"/>
    <w:pPr>
      <w:autoSpaceDE w:val="0"/>
      <w:autoSpaceDN w:val="0"/>
      <w:adjustRightInd w:val="0"/>
      <w:spacing w:after="0" w:line="240" w:lineRule="auto"/>
    </w:pPr>
    <w:rPr>
      <w:rFonts w:ascii="Montserrat" w:hAnsi="Montserrat" w:cs="Montserrat"/>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54685">
      <w:bodyDiv w:val="1"/>
      <w:marLeft w:val="0"/>
      <w:marRight w:val="0"/>
      <w:marTop w:val="0"/>
      <w:marBottom w:val="0"/>
      <w:divBdr>
        <w:top w:val="none" w:sz="0" w:space="0" w:color="auto"/>
        <w:left w:val="none" w:sz="0" w:space="0" w:color="auto"/>
        <w:bottom w:val="none" w:sz="0" w:space="0" w:color="auto"/>
        <w:right w:val="none" w:sz="0" w:space="0" w:color="auto"/>
      </w:divBdr>
      <w:divsChild>
        <w:div w:id="2138404836">
          <w:marLeft w:val="0"/>
          <w:marRight w:val="0"/>
          <w:marTop w:val="0"/>
          <w:marBottom w:val="0"/>
          <w:divBdr>
            <w:top w:val="none" w:sz="0" w:space="0" w:color="auto"/>
            <w:left w:val="none" w:sz="0" w:space="0" w:color="auto"/>
            <w:bottom w:val="none" w:sz="0" w:space="0" w:color="auto"/>
            <w:right w:val="none" w:sz="0" w:space="0" w:color="auto"/>
          </w:divBdr>
        </w:div>
        <w:div w:id="431315797">
          <w:marLeft w:val="0"/>
          <w:marRight w:val="0"/>
          <w:marTop w:val="0"/>
          <w:marBottom w:val="0"/>
          <w:divBdr>
            <w:top w:val="none" w:sz="0" w:space="0" w:color="auto"/>
            <w:left w:val="none" w:sz="0" w:space="0" w:color="auto"/>
            <w:bottom w:val="none" w:sz="0" w:space="0" w:color="auto"/>
            <w:right w:val="none" w:sz="0" w:space="0" w:color="auto"/>
          </w:divBdr>
        </w:div>
      </w:divsChild>
    </w:div>
    <w:div w:id="29183521">
      <w:bodyDiv w:val="1"/>
      <w:marLeft w:val="0"/>
      <w:marRight w:val="0"/>
      <w:marTop w:val="0"/>
      <w:marBottom w:val="0"/>
      <w:divBdr>
        <w:top w:val="none" w:sz="0" w:space="0" w:color="auto"/>
        <w:left w:val="none" w:sz="0" w:space="0" w:color="auto"/>
        <w:bottom w:val="none" w:sz="0" w:space="0" w:color="auto"/>
        <w:right w:val="none" w:sz="0" w:space="0" w:color="auto"/>
      </w:divBdr>
      <w:divsChild>
        <w:div w:id="983897080">
          <w:marLeft w:val="0"/>
          <w:marRight w:val="0"/>
          <w:marTop w:val="0"/>
          <w:marBottom w:val="0"/>
          <w:divBdr>
            <w:top w:val="none" w:sz="0" w:space="0" w:color="auto"/>
            <w:left w:val="none" w:sz="0" w:space="0" w:color="auto"/>
            <w:bottom w:val="none" w:sz="0" w:space="0" w:color="auto"/>
            <w:right w:val="none" w:sz="0" w:space="0" w:color="auto"/>
          </w:divBdr>
        </w:div>
        <w:div w:id="2018071628">
          <w:marLeft w:val="0"/>
          <w:marRight w:val="0"/>
          <w:marTop w:val="0"/>
          <w:marBottom w:val="0"/>
          <w:divBdr>
            <w:top w:val="none" w:sz="0" w:space="0" w:color="auto"/>
            <w:left w:val="none" w:sz="0" w:space="0" w:color="auto"/>
            <w:bottom w:val="none" w:sz="0" w:space="0" w:color="auto"/>
            <w:right w:val="none" w:sz="0" w:space="0" w:color="auto"/>
          </w:divBdr>
        </w:div>
      </w:divsChild>
    </w:div>
    <w:div w:id="162937159">
      <w:bodyDiv w:val="1"/>
      <w:marLeft w:val="0"/>
      <w:marRight w:val="0"/>
      <w:marTop w:val="0"/>
      <w:marBottom w:val="0"/>
      <w:divBdr>
        <w:top w:val="none" w:sz="0" w:space="0" w:color="auto"/>
        <w:left w:val="none" w:sz="0" w:space="0" w:color="auto"/>
        <w:bottom w:val="none" w:sz="0" w:space="0" w:color="auto"/>
        <w:right w:val="none" w:sz="0" w:space="0" w:color="auto"/>
      </w:divBdr>
    </w:div>
    <w:div w:id="347367010">
      <w:bodyDiv w:val="1"/>
      <w:marLeft w:val="0"/>
      <w:marRight w:val="0"/>
      <w:marTop w:val="0"/>
      <w:marBottom w:val="0"/>
      <w:divBdr>
        <w:top w:val="none" w:sz="0" w:space="0" w:color="auto"/>
        <w:left w:val="none" w:sz="0" w:space="0" w:color="auto"/>
        <w:bottom w:val="none" w:sz="0" w:space="0" w:color="auto"/>
        <w:right w:val="none" w:sz="0" w:space="0" w:color="auto"/>
      </w:divBdr>
    </w:div>
    <w:div w:id="503982777">
      <w:bodyDiv w:val="1"/>
      <w:marLeft w:val="0"/>
      <w:marRight w:val="0"/>
      <w:marTop w:val="0"/>
      <w:marBottom w:val="0"/>
      <w:divBdr>
        <w:top w:val="none" w:sz="0" w:space="0" w:color="auto"/>
        <w:left w:val="none" w:sz="0" w:space="0" w:color="auto"/>
        <w:bottom w:val="none" w:sz="0" w:space="0" w:color="auto"/>
        <w:right w:val="none" w:sz="0" w:space="0" w:color="auto"/>
      </w:divBdr>
      <w:divsChild>
        <w:div w:id="2086293003">
          <w:marLeft w:val="0"/>
          <w:marRight w:val="0"/>
          <w:marTop w:val="0"/>
          <w:marBottom w:val="0"/>
          <w:divBdr>
            <w:top w:val="none" w:sz="0" w:space="0" w:color="auto"/>
            <w:left w:val="none" w:sz="0" w:space="0" w:color="auto"/>
            <w:bottom w:val="none" w:sz="0" w:space="0" w:color="auto"/>
            <w:right w:val="none" w:sz="0" w:space="0" w:color="auto"/>
          </w:divBdr>
        </w:div>
      </w:divsChild>
    </w:div>
    <w:div w:id="700320500">
      <w:bodyDiv w:val="1"/>
      <w:marLeft w:val="0"/>
      <w:marRight w:val="0"/>
      <w:marTop w:val="0"/>
      <w:marBottom w:val="0"/>
      <w:divBdr>
        <w:top w:val="none" w:sz="0" w:space="0" w:color="auto"/>
        <w:left w:val="none" w:sz="0" w:space="0" w:color="auto"/>
        <w:bottom w:val="none" w:sz="0" w:space="0" w:color="auto"/>
        <w:right w:val="none" w:sz="0" w:space="0" w:color="auto"/>
      </w:divBdr>
      <w:divsChild>
        <w:div w:id="1736468971">
          <w:marLeft w:val="0"/>
          <w:marRight w:val="0"/>
          <w:marTop w:val="0"/>
          <w:marBottom w:val="0"/>
          <w:divBdr>
            <w:top w:val="none" w:sz="0" w:space="0" w:color="auto"/>
            <w:left w:val="none" w:sz="0" w:space="0" w:color="auto"/>
            <w:bottom w:val="none" w:sz="0" w:space="0" w:color="auto"/>
            <w:right w:val="none" w:sz="0" w:space="0" w:color="auto"/>
          </w:divBdr>
        </w:div>
        <w:div w:id="164635174">
          <w:marLeft w:val="0"/>
          <w:marRight w:val="0"/>
          <w:marTop w:val="0"/>
          <w:marBottom w:val="0"/>
          <w:divBdr>
            <w:top w:val="none" w:sz="0" w:space="0" w:color="auto"/>
            <w:left w:val="none" w:sz="0" w:space="0" w:color="auto"/>
            <w:bottom w:val="none" w:sz="0" w:space="0" w:color="auto"/>
            <w:right w:val="none" w:sz="0" w:space="0" w:color="auto"/>
          </w:divBdr>
        </w:div>
      </w:divsChild>
    </w:div>
    <w:div w:id="1145703184">
      <w:bodyDiv w:val="1"/>
      <w:marLeft w:val="0"/>
      <w:marRight w:val="0"/>
      <w:marTop w:val="0"/>
      <w:marBottom w:val="0"/>
      <w:divBdr>
        <w:top w:val="none" w:sz="0" w:space="0" w:color="auto"/>
        <w:left w:val="none" w:sz="0" w:space="0" w:color="auto"/>
        <w:bottom w:val="none" w:sz="0" w:space="0" w:color="auto"/>
        <w:right w:val="none" w:sz="0" w:space="0" w:color="auto"/>
      </w:divBdr>
    </w:div>
    <w:div w:id="1162890248">
      <w:bodyDiv w:val="1"/>
      <w:marLeft w:val="0"/>
      <w:marRight w:val="0"/>
      <w:marTop w:val="0"/>
      <w:marBottom w:val="0"/>
      <w:divBdr>
        <w:top w:val="none" w:sz="0" w:space="0" w:color="auto"/>
        <w:left w:val="none" w:sz="0" w:space="0" w:color="auto"/>
        <w:bottom w:val="none" w:sz="0" w:space="0" w:color="auto"/>
        <w:right w:val="none" w:sz="0" w:space="0" w:color="auto"/>
      </w:divBdr>
    </w:div>
    <w:div w:id="1243641715">
      <w:bodyDiv w:val="1"/>
      <w:marLeft w:val="0"/>
      <w:marRight w:val="0"/>
      <w:marTop w:val="0"/>
      <w:marBottom w:val="0"/>
      <w:divBdr>
        <w:top w:val="none" w:sz="0" w:space="0" w:color="auto"/>
        <w:left w:val="none" w:sz="0" w:space="0" w:color="auto"/>
        <w:bottom w:val="none" w:sz="0" w:space="0" w:color="auto"/>
        <w:right w:val="none" w:sz="0" w:space="0" w:color="auto"/>
      </w:divBdr>
    </w:div>
    <w:div w:id="1570967799">
      <w:bodyDiv w:val="1"/>
      <w:marLeft w:val="0"/>
      <w:marRight w:val="0"/>
      <w:marTop w:val="0"/>
      <w:marBottom w:val="0"/>
      <w:divBdr>
        <w:top w:val="none" w:sz="0" w:space="0" w:color="auto"/>
        <w:left w:val="none" w:sz="0" w:space="0" w:color="auto"/>
        <w:bottom w:val="none" w:sz="0" w:space="0" w:color="auto"/>
        <w:right w:val="none" w:sz="0" w:space="0" w:color="auto"/>
      </w:divBdr>
    </w:div>
    <w:div w:id="1597983767">
      <w:bodyDiv w:val="1"/>
      <w:marLeft w:val="0"/>
      <w:marRight w:val="0"/>
      <w:marTop w:val="0"/>
      <w:marBottom w:val="0"/>
      <w:divBdr>
        <w:top w:val="none" w:sz="0" w:space="0" w:color="auto"/>
        <w:left w:val="none" w:sz="0" w:space="0" w:color="auto"/>
        <w:bottom w:val="none" w:sz="0" w:space="0" w:color="auto"/>
        <w:right w:val="none" w:sz="0" w:space="0" w:color="auto"/>
      </w:divBdr>
    </w:div>
    <w:div w:id="1617178301">
      <w:bodyDiv w:val="1"/>
      <w:marLeft w:val="0"/>
      <w:marRight w:val="0"/>
      <w:marTop w:val="0"/>
      <w:marBottom w:val="0"/>
      <w:divBdr>
        <w:top w:val="none" w:sz="0" w:space="0" w:color="auto"/>
        <w:left w:val="none" w:sz="0" w:space="0" w:color="auto"/>
        <w:bottom w:val="none" w:sz="0" w:space="0" w:color="auto"/>
        <w:right w:val="none" w:sz="0" w:space="0" w:color="auto"/>
      </w:divBdr>
      <w:divsChild>
        <w:div w:id="305939974">
          <w:marLeft w:val="0"/>
          <w:marRight w:val="0"/>
          <w:marTop w:val="0"/>
          <w:marBottom w:val="0"/>
          <w:divBdr>
            <w:top w:val="none" w:sz="0" w:space="0" w:color="auto"/>
            <w:left w:val="none" w:sz="0" w:space="0" w:color="auto"/>
            <w:bottom w:val="none" w:sz="0" w:space="0" w:color="auto"/>
            <w:right w:val="none" w:sz="0" w:space="0" w:color="auto"/>
          </w:divBdr>
        </w:div>
        <w:div w:id="347216500">
          <w:marLeft w:val="0"/>
          <w:marRight w:val="0"/>
          <w:marTop w:val="0"/>
          <w:marBottom w:val="0"/>
          <w:divBdr>
            <w:top w:val="none" w:sz="0" w:space="0" w:color="auto"/>
            <w:left w:val="none" w:sz="0" w:space="0" w:color="auto"/>
            <w:bottom w:val="none" w:sz="0" w:space="0" w:color="auto"/>
            <w:right w:val="none" w:sz="0" w:space="0" w:color="auto"/>
          </w:divBdr>
        </w:div>
        <w:div w:id="387925004">
          <w:marLeft w:val="0"/>
          <w:marRight w:val="0"/>
          <w:marTop w:val="0"/>
          <w:marBottom w:val="0"/>
          <w:divBdr>
            <w:top w:val="none" w:sz="0" w:space="0" w:color="auto"/>
            <w:left w:val="none" w:sz="0" w:space="0" w:color="auto"/>
            <w:bottom w:val="none" w:sz="0" w:space="0" w:color="auto"/>
            <w:right w:val="none" w:sz="0" w:space="0" w:color="auto"/>
          </w:divBdr>
        </w:div>
        <w:div w:id="494958567">
          <w:marLeft w:val="0"/>
          <w:marRight w:val="0"/>
          <w:marTop w:val="0"/>
          <w:marBottom w:val="0"/>
          <w:divBdr>
            <w:top w:val="none" w:sz="0" w:space="0" w:color="auto"/>
            <w:left w:val="none" w:sz="0" w:space="0" w:color="auto"/>
            <w:bottom w:val="none" w:sz="0" w:space="0" w:color="auto"/>
            <w:right w:val="none" w:sz="0" w:space="0" w:color="auto"/>
          </w:divBdr>
        </w:div>
        <w:div w:id="611404844">
          <w:marLeft w:val="0"/>
          <w:marRight w:val="0"/>
          <w:marTop w:val="0"/>
          <w:marBottom w:val="0"/>
          <w:divBdr>
            <w:top w:val="none" w:sz="0" w:space="0" w:color="auto"/>
            <w:left w:val="none" w:sz="0" w:space="0" w:color="auto"/>
            <w:bottom w:val="none" w:sz="0" w:space="0" w:color="auto"/>
            <w:right w:val="none" w:sz="0" w:space="0" w:color="auto"/>
          </w:divBdr>
        </w:div>
        <w:div w:id="712659931">
          <w:marLeft w:val="0"/>
          <w:marRight w:val="0"/>
          <w:marTop w:val="0"/>
          <w:marBottom w:val="0"/>
          <w:divBdr>
            <w:top w:val="none" w:sz="0" w:space="0" w:color="auto"/>
            <w:left w:val="none" w:sz="0" w:space="0" w:color="auto"/>
            <w:bottom w:val="none" w:sz="0" w:space="0" w:color="auto"/>
            <w:right w:val="none" w:sz="0" w:space="0" w:color="auto"/>
          </w:divBdr>
        </w:div>
        <w:div w:id="1282374273">
          <w:marLeft w:val="0"/>
          <w:marRight w:val="0"/>
          <w:marTop w:val="0"/>
          <w:marBottom w:val="0"/>
          <w:divBdr>
            <w:top w:val="none" w:sz="0" w:space="0" w:color="auto"/>
            <w:left w:val="none" w:sz="0" w:space="0" w:color="auto"/>
            <w:bottom w:val="none" w:sz="0" w:space="0" w:color="auto"/>
            <w:right w:val="none" w:sz="0" w:space="0" w:color="auto"/>
          </w:divBdr>
        </w:div>
        <w:div w:id="2023974786">
          <w:marLeft w:val="0"/>
          <w:marRight w:val="0"/>
          <w:marTop w:val="0"/>
          <w:marBottom w:val="0"/>
          <w:divBdr>
            <w:top w:val="none" w:sz="0" w:space="0" w:color="auto"/>
            <w:left w:val="none" w:sz="0" w:space="0" w:color="auto"/>
            <w:bottom w:val="none" w:sz="0" w:space="0" w:color="auto"/>
            <w:right w:val="none" w:sz="0" w:space="0" w:color="auto"/>
          </w:divBdr>
        </w:div>
      </w:divsChild>
    </w:div>
    <w:div w:id="1644694270">
      <w:bodyDiv w:val="1"/>
      <w:marLeft w:val="0"/>
      <w:marRight w:val="0"/>
      <w:marTop w:val="0"/>
      <w:marBottom w:val="0"/>
      <w:divBdr>
        <w:top w:val="none" w:sz="0" w:space="0" w:color="auto"/>
        <w:left w:val="none" w:sz="0" w:space="0" w:color="auto"/>
        <w:bottom w:val="none" w:sz="0" w:space="0" w:color="auto"/>
        <w:right w:val="none" w:sz="0" w:space="0" w:color="auto"/>
      </w:divBdr>
      <w:divsChild>
        <w:div w:id="115833654">
          <w:marLeft w:val="0"/>
          <w:marRight w:val="0"/>
          <w:marTop w:val="0"/>
          <w:marBottom w:val="0"/>
          <w:divBdr>
            <w:top w:val="none" w:sz="0" w:space="0" w:color="auto"/>
            <w:left w:val="none" w:sz="0" w:space="0" w:color="auto"/>
            <w:bottom w:val="none" w:sz="0" w:space="0" w:color="auto"/>
            <w:right w:val="none" w:sz="0" w:space="0" w:color="auto"/>
          </w:divBdr>
        </w:div>
        <w:div w:id="1703824245">
          <w:marLeft w:val="0"/>
          <w:marRight w:val="0"/>
          <w:marTop w:val="0"/>
          <w:marBottom w:val="0"/>
          <w:divBdr>
            <w:top w:val="none" w:sz="0" w:space="0" w:color="auto"/>
            <w:left w:val="none" w:sz="0" w:space="0" w:color="auto"/>
            <w:bottom w:val="none" w:sz="0" w:space="0" w:color="auto"/>
            <w:right w:val="none" w:sz="0" w:space="0" w:color="auto"/>
          </w:divBdr>
        </w:div>
      </w:divsChild>
    </w:div>
    <w:div w:id="1695155913">
      <w:bodyDiv w:val="1"/>
      <w:marLeft w:val="0"/>
      <w:marRight w:val="0"/>
      <w:marTop w:val="0"/>
      <w:marBottom w:val="0"/>
      <w:divBdr>
        <w:top w:val="none" w:sz="0" w:space="0" w:color="auto"/>
        <w:left w:val="none" w:sz="0" w:space="0" w:color="auto"/>
        <w:bottom w:val="none" w:sz="0" w:space="0" w:color="auto"/>
        <w:right w:val="none" w:sz="0" w:space="0" w:color="auto"/>
      </w:divBdr>
      <w:divsChild>
        <w:div w:id="82536970">
          <w:marLeft w:val="0"/>
          <w:marRight w:val="0"/>
          <w:marTop w:val="0"/>
          <w:marBottom w:val="0"/>
          <w:divBdr>
            <w:top w:val="none" w:sz="0" w:space="0" w:color="auto"/>
            <w:left w:val="none" w:sz="0" w:space="0" w:color="auto"/>
            <w:bottom w:val="none" w:sz="0" w:space="0" w:color="auto"/>
            <w:right w:val="none" w:sz="0" w:space="0" w:color="auto"/>
          </w:divBdr>
        </w:div>
        <w:div w:id="132990851">
          <w:marLeft w:val="0"/>
          <w:marRight w:val="0"/>
          <w:marTop w:val="0"/>
          <w:marBottom w:val="0"/>
          <w:divBdr>
            <w:top w:val="none" w:sz="0" w:space="0" w:color="auto"/>
            <w:left w:val="none" w:sz="0" w:space="0" w:color="auto"/>
            <w:bottom w:val="none" w:sz="0" w:space="0" w:color="auto"/>
            <w:right w:val="none" w:sz="0" w:space="0" w:color="auto"/>
          </w:divBdr>
        </w:div>
        <w:div w:id="219678538">
          <w:marLeft w:val="0"/>
          <w:marRight w:val="0"/>
          <w:marTop w:val="0"/>
          <w:marBottom w:val="0"/>
          <w:divBdr>
            <w:top w:val="none" w:sz="0" w:space="0" w:color="auto"/>
            <w:left w:val="none" w:sz="0" w:space="0" w:color="auto"/>
            <w:bottom w:val="none" w:sz="0" w:space="0" w:color="auto"/>
            <w:right w:val="none" w:sz="0" w:space="0" w:color="auto"/>
          </w:divBdr>
        </w:div>
        <w:div w:id="249435218">
          <w:marLeft w:val="0"/>
          <w:marRight w:val="0"/>
          <w:marTop w:val="0"/>
          <w:marBottom w:val="0"/>
          <w:divBdr>
            <w:top w:val="none" w:sz="0" w:space="0" w:color="auto"/>
            <w:left w:val="none" w:sz="0" w:space="0" w:color="auto"/>
            <w:bottom w:val="none" w:sz="0" w:space="0" w:color="auto"/>
            <w:right w:val="none" w:sz="0" w:space="0" w:color="auto"/>
          </w:divBdr>
          <w:divsChild>
            <w:div w:id="150172947">
              <w:marLeft w:val="0"/>
              <w:marRight w:val="0"/>
              <w:marTop w:val="0"/>
              <w:marBottom w:val="0"/>
              <w:divBdr>
                <w:top w:val="none" w:sz="0" w:space="0" w:color="auto"/>
                <w:left w:val="none" w:sz="0" w:space="0" w:color="auto"/>
                <w:bottom w:val="none" w:sz="0" w:space="0" w:color="auto"/>
                <w:right w:val="none" w:sz="0" w:space="0" w:color="auto"/>
              </w:divBdr>
            </w:div>
            <w:div w:id="205223334">
              <w:marLeft w:val="0"/>
              <w:marRight w:val="0"/>
              <w:marTop w:val="0"/>
              <w:marBottom w:val="0"/>
              <w:divBdr>
                <w:top w:val="none" w:sz="0" w:space="0" w:color="auto"/>
                <w:left w:val="none" w:sz="0" w:space="0" w:color="auto"/>
                <w:bottom w:val="none" w:sz="0" w:space="0" w:color="auto"/>
                <w:right w:val="none" w:sz="0" w:space="0" w:color="auto"/>
              </w:divBdr>
            </w:div>
            <w:div w:id="614680504">
              <w:marLeft w:val="0"/>
              <w:marRight w:val="0"/>
              <w:marTop w:val="0"/>
              <w:marBottom w:val="0"/>
              <w:divBdr>
                <w:top w:val="none" w:sz="0" w:space="0" w:color="auto"/>
                <w:left w:val="none" w:sz="0" w:space="0" w:color="auto"/>
                <w:bottom w:val="none" w:sz="0" w:space="0" w:color="auto"/>
                <w:right w:val="none" w:sz="0" w:space="0" w:color="auto"/>
              </w:divBdr>
            </w:div>
          </w:divsChild>
        </w:div>
        <w:div w:id="344481664">
          <w:marLeft w:val="0"/>
          <w:marRight w:val="0"/>
          <w:marTop w:val="0"/>
          <w:marBottom w:val="0"/>
          <w:divBdr>
            <w:top w:val="none" w:sz="0" w:space="0" w:color="auto"/>
            <w:left w:val="none" w:sz="0" w:space="0" w:color="auto"/>
            <w:bottom w:val="none" w:sz="0" w:space="0" w:color="auto"/>
            <w:right w:val="none" w:sz="0" w:space="0" w:color="auto"/>
          </w:divBdr>
        </w:div>
        <w:div w:id="450561349">
          <w:marLeft w:val="0"/>
          <w:marRight w:val="0"/>
          <w:marTop w:val="0"/>
          <w:marBottom w:val="0"/>
          <w:divBdr>
            <w:top w:val="none" w:sz="0" w:space="0" w:color="auto"/>
            <w:left w:val="none" w:sz="0" w:space="0" w:color="auto"/>
            <w:bottom w:val="none" w:sz="0" w:space="0" w:color="auto"/>
            <w:right w:val="none" w:sz="0" w:space="0" w:color="auto"/>
          </w:divBdr>
          <w:divsChild>
            <w:div w:id="348407626">
              <w:marLeft w:val="0"/>
              <w:marRight w:val="0"/>
              <w:marTop w:val="0"/>
              <w:marBottom w:val="0"/>
              <w:divBdr>
                <w:top w:val="none" w:sz="0" w:space="0" w:color="auto"/>
                <w:left w:val="none" w:sz="0" w:space="0" w:color="auto"/>
                <w:bottom w:val="none" w:sz="0" w:space="0" w:color="auto"/>
                <w:right w:val="none" w:sz="0" w:space="0" w:color="auto"/>
              </w:divBdr>
            </w:div>
            <w:div w:id="580411786">
              <w:marLeft w:val="0"/>
              <w:marRight w:val="0"/>
              <w:marTop w:val="0"/>
              <w:marBottom w:val="0"/>
              <w:divBdr>
                <w:top w:val="none" w:sz="0" w:space="0" w:color="auto"/>
                <w:left w:val="none" w:sz="0" w:space="0" w:color="auto"/>
                <w:bottom w:val="none" w:sz="0" w:space="0" w:color="auto"/>
                <w:right w:val="none" w:sz="0" w:space="0" w:color="auto"/>
              </w:divBdr>
            </w:div>
            <w:div w:id="1897011872">
              <w:marLeft w:val="0"/>
              <w:marRight w:val="0"/>
              <w:marTop w:val="0"/>
              <w:marBottom w:val="0"/>
              <w:divBdr>
                <w:top w:val="none" w:sz="0" w:space="0" w:color="auto"/>
                <w:left w:val="none" w:sz="0" w:space="0" w:color="auto"/>
                <w:bottom w:val="none" w:sz="0" w:space="0" w:color="auto"/>
                <w:right w:val="none" w:sz="0" w:space="0" w:color="auto"/>
              </w:divBdr>
            </w:div>
            <w:div w:id="2013601141">
              <w:marLeft w:val="0"/>
              <w:marRight w:val="0"/>
              <w:marTop w:val="0"/>
              <w:marBottom w:val="0"/>
              <w:divBdr>
                <w:top w:val="none" w:sz="0" w:space="0" w:color="auto"/>
                <w:left w:val="none" w:sz="0" w:space="0" w:color="auto"/>
                <w:bottom w:val="none" w:sz="0" w:space="0" w:color="auto"/>
                <w:right w:val="none" w:sz="0" w:space="0" w:color="auto"/>
              </w:divBdr>
            </w:div>
          </w:divsChild>
        </w:div>
        <w:div w:id="615219103">
          <w:marLeft w:val="0"/>
          <w:marRight w:val="0"/>
          <w:marTop w:val="0"/>
          <w:marBottom w:val="0"/>
          <w:divBdr>
            <w:top w:val="none" w:sz="0" w:space="0" w:color="auto"/>
            <w:left w:val="none" w:sz="0" w:space="0" w:color="auto"/>
            <w:bottom w:val="none" w:sz="0" w:space="0" w:color="auto"/>
            <w:right w:val="none" w:sz="0" w:space="0" w:color="auto"/>
          </w:divBdr>
          <w:divsChild>
            <w:div w:id="818615932">
              <w:marLeft w:val="0"/>
              <w:marRight w:val="0"/>
              <w:marTop w:val="0"/>
              <w:marBottom w:val="0"/>
              <w:divBdr>
                <w:top w:val="none" w:sz="0" w:space="0" w:color="auto"/>
                <w:left w:val="none" w:sz="0" w:space="0" w:color="auto"/>
                <w:bottom w:val="none" w:sz="0" w:space="0" w:color="auto"/>
                <w:right w:val="none" w:sz="0" w:space="0" w:color="auto"/>
              </w:divBdr>
            </w:div>
          </w:divsChild>
        </w:div>
        <w:div w:id="621350382">
          <w:marLeft w:val="0"/>
          <w:marRight w:val="0"/>
          <w:marTop w:val="0"/>
          <w:marBottom w:val="0"/>
          <w:divBdr>
            <w:top w:val="none" w:sz="0" w:space="0" w:color="auto"/>
            <w:left w:val="none" w:sz="0" w:space="0" w:color="auto"/>
            <w:bottom w:val="none" w:sz="0" w:space="0" w:color="auto"/>
            <w:right w:val="none" w:sz="0" w:space="0" w:color="auto"/>
          </w:divBdr>
          <w:divsChild>
            <w:div w:id="307364855">
              <w:marLeft w:val="0"/>
              <w:marRight w:val="0"/>
              <w:marTop w:val="0"/>
              <w:marBottom w:val="0"/>
              <w:divBdr>
                <w:top w:val="none" w:sz="0" w:space="0" w:color="auto"/>
                <w:left w:val="none" w:sz="0" w:space="0" w:color="auto"/>
                <w:bottom w:val="none" w:sz="0" w:space="0" w:color="auto"/>
                <w:right w:val="none" w:sz="0" w:space="0" w:color="auto"/>
              </w:divBdr>
            </w:div>
            <w:div w:id="1761176077">
              <w:marLeft w:val="0"/>
              <w:marRight w:val="0"/>
              <w:marTop w:val="0"/>
              <w:marBottom w:val="0"/>
              <w:divBdr>
                <w:top w:val="none" w:sz="0" w:space="0" w:color="auto"/>
                <w:left w:val="none" w:sz="0" w:space="0" w:color="auto"/>
                <w:bottom w:val="none" w:sz="0" w:space="0" w:color="auto"/>
                <w:right w:val="none" w:sz="0" w:space="0" w:color="auto"/>
              </w:divBdr>
            </w:div>
            <w:div w:id="1811316121">
              <w:marLeft w:val="0"/>
              <w:marRight w:val="0"/>
              <w:marTop w:val="0"/>
              <w:marBottom w:val="0"/>
              <w:divBdr>
                <w:top w:val="none" w:sz="0" w:space="0" w:color="auto"/>
                <w:left w:val="none" w:sz="0" w:space="0" w:color="auto"/>
                <w:bottom w:val="none" w:sz="0" w:space="0" w:color="auto"/>
                <w:right w:val="none" w:sz="0" w:space="0" w:color="auto"/>
              </w:divBdr>
            </w:div>
            <w:div w:id="2135244834">
              <w:marLeft w:val="0"/>
              <w:marRight w:val="0"/>
              <w:marTop w:val="0"/>
              <w:marBottom w:val="0"/>
              <w:divBdr>
                <w:top w:val="none" w:sz="0" w:space="0" w:color="auto"/>
                <w:left w:val="none" w:sz="0" w:space="0" w:color="auto"/>
                <w:bottom w:val="none" w:sz="0" w:space="0" w:color="auto"/>
                <w:right w:val="none" w:sz="0" w:space="0" w:color="auto"/>
              </w:divBdr>
            </w:div>
          </w:divsChild>
        </w:div>
        <w:div w:id="664091203">
          <w:marLeft w:val="0"/>
          <w:marRight w:val="0"/>
          <w:marTop w:val="0"/>
          <w:marBottom w:val="0"/>
          <w:divBdr>
            <w:top w:val="none" w:sz="0" w:space="0" w:color="auto"/>
            <w:left w:val="none" w:sz="0" w:space="0" w:color="auto"/>
            <w:bottom w:val="none" w:sz="0" w:space="0" w:color="auto"/>
            <w:right w:val="none" w:sz="0" w:space="0" w:color="auto"/>
          </w:divBdr>
          <w:divsChild>
            <w:div w:id="1072578155">
              <w:marLeft w:val="0"/>
              <w:marRight w:val="0"/>
              <w:marTop w:val="0"/>
              <w:marBottom w:val="0"/>
              <w:divBdr>
                <w:top w:val="none" w:sz="0" w:space="0" w:color="auto"/>
                <w:left w:val="none" w:sz="0" w:space="0" w:color="auto"/>
                <w:bottom w:val="none" w:sz="0" w:space="0" w:color="auto"/>
                <w:right w:val="none" w:sz="0" w:space="0" w:color="auto"/>
              </w:divBdr>
            </w:div>
          </w:divsChild>
        </w:div>
        <w:div w:id="676273440">
          <w:marLeft w:val="0"/>
          <w:marRight w:val="0"/>
          <w:marTop w:val="0"/>
          <w:marBottom w:val="0"/>
          <w:divBdr>
            <w:top w:val="none" w:sz="0" w:space="0" w:color="auto"/>
            <w:left w:val="none" w:sz="0" w:space="0" w:color="auto"/>
            <w:bottom w:val="none" w:sz="0" w:space="0" w:color="auto"/>
            <w:right w:val="none" w:sz="0" w:space="0" w:color="auto"/>
          </w:divBdr>
        </w:div>
        <w:div w:id="961959058">
          <w:marLeft w:val="0"/>
          <w:marRight w:val="0"/>
          <w:marTop w:val="0"/>
          <w:marBottom w:val="0"/>
          <w:divBdr>
            <w:top w:val="none" w:sz="0" w:space="0" w:color="auto"/>
            <w:left w:val="none" w:sz="0" w:space="0" w:color="auto"/>
            <w:bottom w:val="none" w:sz="0" w:space="0" w:color="auto"/>
            <w:right w:val="none" w:sz="0" w:space="0" w:color="auto"/>
          </w:divBdr>
        </w:div>
        <w:div w:id="1099065110">
          <w:marLeft w:val="0"/>
          <w:marRight w:val="0"/>
          <w:marTop w:val="0"/>
          <w:marBottom w:val="0"/>
          <w:divBdr>
            <w:top w:val="none" w:sz="0" w:space="0" w:color="auto"/>
            <w:left w:val="none" w:sz="0" w:space="0" w:color="auto"/>
            <w:bottom w:val="none" w:sz="0" w:space="0" w:color="auto"/>
            <w:right w:val="none" w:sz="0" w:space="0" w:color="auto"/>
          </w:divBdr>
          <w:divsChild>
            <w:div w:id="378210783">
              <w:marLeft w:val="0"/>
              <w:marRight w:val="0"/>
              <w:marTop w:val="0"/>
              <w:marBottom w:val="0"/>
              <w:divBdr>
                <w:top w:val="none" w:sz="0" w:space="0" w:color="auto"/>
                <w:left w:val="none" w:sz="0" w:space="0" w:color="auto"/>
                <w:bottom w:val="none" w:sz="0" w:space="0" w:color="auto"/>
                <w:right w:val="none" w:sz="0" w:space="0" w:color="auto"/>
              </w:divBdr>
            </w:div>
            <w:div w:id="534386876">
              <w:marLeft w:val="0"/>
              <w:marRight w:val="0"/>
              <w:marTop w:val="0"/>
              <w:marBottom w:val="0"/>
              <w:divBdr>
                <w:top w:val="none" w:sz="0" w:space="0" w:color="auto"/>
                <w:left w:val="none" w:sz="0" w:space="0" w:color="auto"/>
                <w:bottom w:val="none" w:sz="0" w:space="0" w:color="auto"/>
                <w:right w:val="none" w:sz="0" w:space="0" w:color="auto"/>
              </w:divBdr>
            </w:div>
            <w:div w:id="957297552">
              <w:marLeft w:val="0"/>
              <w:marRight w:val="0"/>
              <w:marTop w:val="0"/>
              <w:marBottom w:val="0"/>
              <w:divBdr>
                <w:top w:val="none" w:sz="0" w:space="0" w:color="auto"/>
                <w:left w:val="none" w:sz="0" w:space="0" w:color="auto"/>
                <w:bottom w:val="none" w:sz="0" w:space="0" w:color="auto"/>
                <w:right w:val="none" w:sz="0" w:space="0" w:color="auto"/>
              </w:divBdr>
            </w:div>
            <w:div w:id="1872650831">
              <w:marLeft w:val="0"/>
              <w:marRight w:val="0"/>
              <w:marTop w:val="0"/>
              <w:marBottom w:val="0"/>
              <w:divBdr>
                <w:top w:val="none" w:sz="0" w:space="0" w:color="auto"/>
                <w:left w:val="none" w:sz="0" w:space="0" w:color="auto"/>
                <w:bottom w:val="none" w:sz="0" w:space="0" w:color="auto"/>
                <w:right w:val="none" w:sz="0" w:space="0" w:color="auto"/>
              </w:divBdr>
            </w:div>
            <w:div w:id="1939672400">
              <w:marLeft w:val="0"/>
              <w:marRight w:val="0"/>
              <w:marTop w:val="0"/>
              <w:marBottom w:val="0"/>
              <w:divBdr>
                <w:top w:val="none" w:sz="0" w:space="0" w:color="auto"/>
                <w:left w:val="none" w:sz="0" w:space="0" w:color="auto"/>
                <w:bottom w:val="none" w:sz="0" w:space="0" w:color="auto"/>
                <w:right w:val="none" w:sz="0" w:space="0" w:color="auto"/>
              </w:divBdr>
            </w:div>
          </w:divsChild>
        </w:div>
        <w:div w:id="1148209186">
          <w:marLeft w:val="0"/>
          <w:marRight w:val="0"/>
          <w:marTop w:val="0"/>
          <w:marBottom w:val="0"/>
          <w:divBdr>
            <w:top w:val="none" w:sz="0" w:space="0" w:color="auto"/>
            <w:left w:val="none" w:sz="0" w:space="0" w:color="auto"/>
            <w:bottom w:val="none" w:sz="0" w:space="0" w:color="auto"/>
            <w:right w:val="none" w:sz="0" w:space="0" w:color="auto"/>
          </w:divBdr>
          <w:divsChild>
            <w:div w:id="274487992">
              <w:marLeft w:val="0"/>
              <w:marRight w:val="0"/>
              <w:marTop w:val="0"/>
              <w:marBottom w:val="0"/>
              <w:divBdr>
                <w:top w:val="none" w:sz="0" w:space="0" w:color="auto"/>
                <w:left w:val="none" w:sz="0" w:space="0" w:color="auto"/>
                <w:bottom w:val="none" w:sz="0" w:space="0" w:color="auto"/>
                <w:right w:val="none" w:sz="0" w:space="0" w:color="auto"/>
              </w:divBdr>
            </w:div>
            <w:div w:id="1196697927">
              <w:marLeft w:val="0"/>
              <w:marRight w:val="0"/>
              <w:marTop w:val="0"/>
              <w:marBottom w:val="0"/>
              <w:divBdr>
                <w:top w:val="none" w:sz="0" w:space="0" w:color="auto"/>
                <w:left w:val="none" w:sz="0" w:space="0" w:color="auto"/>
                <w:bottom w:val="none" w:sz="0" w:space="0" w:color="auto"/>
                <w:right w:val="none" w:sz="0" w:space="0" w:color="auto"/>
              </w:divBdr>
            </w:div>
            <w:div w:id="1629240716">
              <w:marLeft w:val="0"/>
              <w:marRight w:val="0"/>
              <w:marTop w:val="0"/>
              <w:marBottom w:val="0"/>
              <w:divBdr>
                <w:top w:val="none" w:sz="0" w:space="0" w:color="auto"/>
                <w:left w:val="none" w:sz="0" w:space="0" w:color="auto"/>
                <w:bottom w:val="none" w:sz="0" w:space="0" w:color="auto"/>
                <w:right w:val="none" w:sz="0" w:space="0" w:color="auto"/>
              </w:divBdr>
            </w:div>
          </w:divsChild>
        </w:div>
        <w:div w:id="1204290100">
          <w:marLeft w:val="0"/>
          <w:marRight w:val="0"/>
          <w:marTop w:val="0"/>
          <w:marBottom w:val="0"/>
          <w:divBdr>
            <w:top w:val="none" w:sz="0" w:space="0" w:color="auto"/>
            <w:left w:val="none" w:sz="0" w:space="0" w:color="auto"/>
            <w:bottom w:val="none" w:sz="0" w:space="0" w:color="auto"/>
            <w:right w:val="none" w:sz="0" w:space="0" w:color="auto"/>
          </w:divBdr>
          <w:divsChild>
            <w:div w:id="1706754787">
              <w:marLeft w:val="0"/>
              <w:marRight w:val="0"/>
              <w:marTop w:val="0"/>
              <w:marBottom w:val="0"/>
              <w:divBdr>
                <w:top w:val="none" w:sz="0" w:space="0" w:color="auto"/>
                <w:left w:val="none" w:sz="0" w:space="0" w:color="auto"/>
                <w:bottom w:val="none" w:sz="0" w:space="0" w:color="auto"/>
                <w:right w:val="none" w:sz="0" w:space="0" w:color="auto"/>
              </w:divBdr>
            </w:div>
          </w:divsChild>
        </w:div>
        <w:div w:id="1335719502">
          <w:marLeft w:val="0"/>
          <w:marRight w:val="0"/>
          <w:marTop w:val="0"/>
          <w:marBottom w:val="0"/>
          <w:divBdr>
            <w:top w:val="none" w:sz="0" w:space="0" w:color="auto"/>
            <w:left w:val="none" w:sz="0" w:space="0" w:color="auto"/>
            <w:bottom w:val="none" w:sz="0" w:space="0" w:color="auto"/>
            <w:right w:val="none" w:sz="0" w:space="0" w:color="auto"/>
          </w:divBdr>
          <w:divsChild>
            <w:div w:id="503474246">
              <w:marLeft w:val="0"/>
              <w:marRight w:val="0"/>
              <w:marTop w:val="0"/>
              <w:marBottom w:val="0"/>
              <w:divBdr>
                <w:top w:val="none" w:sz="0" w:space="0" w:color="auto"/>
                <w:left w:val="none" w:sz="0" w:space="0" w:color="auto"/>
                <w:bottom w:val="none" w:sz="0" w:space="0" w:color="auto"/>
                <w:right w:val="none" w:sz="0" w:space="0" w:color="auto"/>
              </w:divBdr>
            </w:div>
            <w:div w:id="1200585872">
              <w:marLeft w:val="0"/>
              <w:marRight w:val="0"/>
              <w:marTop w:val="0"/>
              <w:marBottom w:val="0"/>
              <w:divBdr>
                <w:top w:val="none" w:sz="0" w:space="0" w:color="auto"/>
                <w:left w:val="none" w:sz="0" w:space="0" w:color="auto"/>
                <w:bottom w:val="none" w:sz="0" w:space="0" w:color="auto"/>
                <w:right w:val="none" w:sz="0" w:space="0" w:color="auto"/>
              </w:divBdr>
            </w:div>
            <w:div w:id="1814058002">
              <w:marLeft w:val="0"/>
              <w:marRight w:val="0"/>
              <w:marTop w:val="0"/>
              <w:marBottom w:val="0"/>
              <w:divBdr>
                <w:top w:val="none" w:sz="0" w:space="0" w:color="auto"/>
                <w:left w:val="none" w:sz="0" w:space="0" w:color="auto"/>
                <w:bottom w:val="none" w:sz="0" w:space="0" w:color="auto"/>
                <w:right w:val="none" w:sz="0" w:space="0" w:color="auto"/>
              </w:divBdr>
            </w:div>
            <w:div w:id="1947346617">
              <w:marLeft w:val="0"/>
              <w:marRight w:val="0"/>
              <w:marTop w:val="0"/>
              <w:marBottom w:val="0"/>
              <w:divBdr>
                <w:top w:val="none" w:sz="0" w:space="0" w:color="auto"/>
                <w:left w:val="none" w:sz="0" w:space="0" w:color="auto"/>
                <w:bottom w:val="none" w:sz="0" w:space="0" w:color="auto"/>
                <w:right w:val="none" w:sz="0" w:space="0" w:color="auto"/>
              </w:divBdr>
            </w:div>
            <w:div w:id="2018119924">
              <w:marLeft w:val="0"/>
              <w:marRight w:val="0"/>
              <w:marTop w:val="0"/>
              <w:marBottom w:val="0"/>
              <w:divBdr>
                <w:top w:val="none" w:sz="0" w:space="0" w:color="auto"/>
                <w:left w:val="none" w:sz="0" w:space="0" w:color="auto"/>
                <w:bottom w:val="none" w:sz="0" w:space="0" w:color="auto"/>
                <w:right w:val="none" w:sz="0" w:space="0" w:color="auto"/>
              </w:divBdr>
            </w:div>
          </w:divsChild>
        </w:div>
        <w:div w:id="1379626889">
          <w:marLeft w:val="0"/>
          <w:marRight w:val="0"/>
          <w:marTop w:val="0"/>
          <w:marBottom w:val="0"/>
          <w:divBdr>
            <w:top w:val="none" w:sz="0" w:space="0" w:color="auto"/>
            <w:left w:val="none" w:sz="0" w:space="0" w:color="auto"/>
            <w:bottom w:val="none" w:sz="0" w:space="0" w:color="auto"/>
            <w:right w:val="none" w:sz="0" w:space="0" w:color="auto"/>
          </w:divBdr>
        </w:div>
        <w:div w:id="1584070720">
          <w:marLeft w:val="0"/>
          <w:marRight w:val="0"/>
          <w:marTop w:val="0"/>
          <w:marBottom w:val="0"/>
          <w:divBdr>
            <w:top w:val="none" w:sz="0" w:space="0" w:color="auto"/>
            <w:left w:val="none" w:sz="0" w:space="0" w:color="auto"/>
            <w:bottom w:val="none" w:sz="0" w:space="0" w:color="auto"/>
            <w:right w:val="none" w:sz="0" w:space="0" w:color="auto"/>
          </w:divBdr>
          <w:divsChild>
            <w:div w:id="419106875">
              <w:marLeft w:val="0"/>
              <w:marRight w:val="0"/>
              <w:marTop w:val="0"/>
              <w:marBottom w:val="0"/>
              <w:divBdr>
                <w:top w:val="none" w:sz="0" w:space="0" w:color="auto"/>
                <w:left w:val="none" w:sz="0" w:space="0" w:color="auto"/>
                <w:bottom w:val="none" w:sz="0" w:space="0" w:color="auto"/>
                <w:right w:val="none" w:sz="0" w:space="0" w:color="auto"/>
              </w:divBdr>
            </w:div>
            <w:div w:id="558637747">
              <w:marLeft w:val="0"/>
              <w:marRight w:val="0"/>
              <w:marTop w:val="0"/>
              <w:marBottom w:val="0"/>
              <w:divBdr>
                <w:top w:val="none" w:sz="0" w:space="0" w:color="auto"/>
                <w:left w:val="none" w:sz="0" w:space="0" w:color="auto"/>
                <w:bottom w:val="none" w:sz="0" w:space="0" w:color="auto"/>
                <w:right w:val="none" w:sz="0" w:space="0" w:color="auto"/>
              </w:divBdr>
            </w:div>
            <w:div w:id="560286956">
              <w:marLeft w:val="0"/>
              <w:marRight w:val="0"/>
              <w:marTop w:val="0"/>
              <w:marBottom w:val="0"/>
              <w:divBdr>
                <w:top w:val="none" w:sz="0" w:space="0" w:color="auto"/>
                <w:left w:val="none" w:sz="0" w:space="0" w:color="auto"/>
                <w:bottom w:val="none" w:sz="0" w:space="0" w:color="auto"/>
                <w:right w:val="none" w:sz="0" w:space="0" w:color="auto"/>
              </w:divBdr>
            </w:div>
            <w:div w:id="1124614514">
              <w:marLeft w:val="0"/>
              <w:marRight w:val="0"/>
              <w:marTop w:val="0"/>
              <w:marBottom w:val="0"/>
              <w:divBdr>
                <w:top w:val="none" w:sz="0" w:space="0" w:color="auto"/>
                <w:left w:val="none" w:sz="0" w:space="0" w:color="auto"/>
                <w:bottom w:val="none" w:sz="0" w:space="0" w:color="auto"/>
                <w:right w:val="none" w:sz="0" w:space="0" w:color="auto"/>
              </w:divBdr>
            </w:div>
          </w:divsChild>
        </w:div>
        <w:div w:id="1633437404">
          <w:marLeft w:val="0"/>
          <w:marRight w:val="0"/>
          <w:marTop w:val="0"/>
          <w:marBottom w:val="0"/>
          <w:divBdr>
            <w:top w:val="none" w:sz="0" w:space="0" w:color="auto"/>
            <w:left w:val="none" w:sz="0" w:space="0" w:color="auto"/>
            <w:bottom w:val="none" w:sz="0" w:space="0" w:color="auto"/>
            <w:right w:val="none" w:sz="0" w:space="0" w:color="auto"/>
          </w:divBdr>
        </w:div>
        <w:div w:id="1639844032">
          <w:marLeft w:val="0"/>
          <w:marRight w:val="0"/>
          <w:marTop w:val="0"/>
          <w:marBottom w:val="0"/>
          <w:divBdr>
            <w:top w:val="none" w:sz="0" w:space="0" w:color="auto"/>
            <w:left w:val="none" w:sz="0" w:space="0" w:color="auto"/>
            <w:bottom w:val="none" w:sz="0" w:space="0" w:color="auto"/>
            <w:right w:val="none" w:sz="0" w:space="0" w:color="auto"/>
          </w:divBdr>
          <w:divsChild>
            <w:div w:id="15280187">
              <w:marLeft w:val="0"/>
              <w:marRight w:val="0"/>
              <w:marTop w:val="0"/>
              <w:marBottom w:val="0"/>
              <w:divBdr>
                <w:top w:val="none" w:sz="0" w:space="0" w:color="auto"/>
                <w:left w:val="none" w:sz="0" w:space="0" w:color="auto"/>
                <w:bottom w:val="none" w:sz="0" w:space="0" w:color="auto"/>
                <w:right w:val="none" w:sz="0" w:space="0" w:color="auto"/>
              </w:divBdr>
            </w:div>
          </w:divsChild>
        </w:div>
        <w:div w:id="1645966596">
          <w:marLeft w:val="0"/>
          <w:marRight w:val="0"/>
          <w:marTop w:val="0"/>
          <w:marBottom w:val="0"/>
          <w:divBdr>
            <w:top w:val="none" w:sz="0" w:space="0" w:color="auto"/>
            <w:left w:val="none" w:sz="0" w:space="0" w:color="auto"/>
            <w:bottom w:val="none" w:sz="0" w:space="0" w:color="auto"/>
            <w:right w:val="none" w:sz="0" w:space="0" w:color="auto"/>
          </w:divBdr>
        </w:div>
        <w:div w:id="1703549249">
          <w:marLeft w:val="0"/>
          <w:marRight w:val="0"/>
          <w:marTop w:val="0"/>
          <w:marBottom w:val="0"/>
          <w:divBdr>
            <w:top w:val="none" w:sz="0" w:space="0" w:color="auto"/>
            <w:left w:val="none" w:sz="0" w:space="0" w:color="auto"/>
            <w:bottom w:val="none" w:sz="0" w:space="0" w:color="auto"/>
            <w:right w:val="none" w:sz="0" w:space="0" w:color="auto"/>
          </w:divBdr>
        </w:div>
        <w:div w:id="1877161350">
          <w:marLeft w:val="0"/>
          <w:marRight w:val="0"/>
          <w:marTop w:val="0"/>
          <w:marBottom w:val="0"/>
          <w:divBdr>
            <w:top w:val="none" w:sz="0" w:space="0" w:color="auto"/>
            <w:left w:val="none" w:sz="0" w:space="0" w:color="auto"/>
            <w:bottom w:val="none" w:sz="0" w:space="0" w:color="auto"/>
            <w:right w:val="none" w:sz="0" w:space="0" w:color="auto"/>
          </w:divBdr>
        </w:div>
        <w:div w:id="1898785601">
          <w:marLeft w:val="0"/>
          <w:marRight w:val="0"/>
          <w:marTop w:val="0"/>
          <w:marBottom w:val="0"/>
          <w:divBdr>
            <w:top w:val="none" w:sz="0" w:space="0" w:color="auto"/>
            <w:left w:val="none" w:sz="0" w:space="0" w:color="auto"/>
            <w:bottom w:val="none" w:sz="0" w:space="0" w:color="auto"/>
            <w:right w:val="none" w:sz="0" w:space="0" w:color="auto"/>
          </w:divBdr>
          <w:divsChild>
            <w:div w:id="691034838">
              <w:marLeft w:val="0"/>
              <w:marRight w:val="0"/>
              <w:marTop w:val="0"/>
              <w:marBottom w:val="0"/>
              <w:divBdr>
                <w:top w:val="none" w:sz="0" w:space="0" w:color="auto"/>
                <w:left w:val="none" w:sz="0" w:space="0" w:color="auto"/>
                <w:bottom w:val="none" w:sz="0" w:space="0" w:color="auto"/>
                <w:right w:val="none" w:sz="0" w:space="0" w:color="auto"/>
              </w:divBdr>
            </w:div>
            <w:div w:id="738987108">
              <w:marLeft w:val="0"/>
              <w:marRight w:val="0"/>
              <w:marTop w:val="0"/>
              <w:marBottom w:val="0"/>
              <w:divBdr>
                <w:top w:val="none" w:sz="0" w:space="0" w:color="auto"/>
                <w:left w:val="none" w:sz="0" w:space="0" w:color="auto"/>
                <w:bottom w:val="none" w:sz="0" w:space="0" w:color="auto"/>
                <w:right w:val="none" w:sz="0" w:space="0" w:color="auto"/>
              </w:divBdr>
            </w:div>
            <w:div w:id="1049379545">
              <w:marLeft w:val="0"/>
              <w:marRight w:val="0"/>
              <w:marTop w:val="0"/>
              <w:marBottom w:val="0"/>
              <w:divBdr>
                <w:top w:val="none" w:sz="0" w:space="0" w:color="auto"/>
                <w:left w:val="none" w:sz="0" w:space="0" w:color="auto"/>
                <w:bottom w:val="none" w:sz="0" w:space="0" w:color="auto"/>
                <w:right w:val="none" w:sz="0" w:space="0" w:color="auto"/>
              </w:divBdr>
            </w:div>
          </w:divsChild>
        </w:div>
        <w:div w:id="1992758356">
          <w:marLeft w:val="0"/>
          <w:marRight w:val="0"/>
          <w:marTop w:val="0"/>
          <w:marBottom w:val="0"/>
          <w:divBdr>
            <w:top w:val="none" w:sz="0" w:space="0" w:color="auto"/>
            <w:left w:val="none" w:sz="0" w:space="0" w:color="auto"/>
            <w:bottom w:val="none" w:sz="0" w:space="0" w:color="auto"/>
            <w:right w:val="none" w:sz="0" w:space="0" w:color="auto"/>
          </w:divBdr>
        </w:div>
        <w:div w:id="2024938590">
          <w:marLeft w:val="0"/>
          <w:marRight w:val="0"/>
          <w:marTop w:val="0"/>
          <w:marBottom w:val="0"/>
          <w:divBdr>
            <w:top w:val="none" w:sz="0" w:space="0" w:color="auto"/>
            <w:left w:val="none" w:sz="0" w:space="0" w:color="auto"/>
            <w:bottom w:val="none" w:sz="0" w:space="0" w:color="auto"/>
            <w:right w:val="none" w:sz="0" w:space="0" w:color="auto"/>
          </w:divBdr>
          <w:divsChild>
            <w:div w:id="360979745">
              <w:marLeft w:val="0"/>
              <w:marRight w:val="0"/>
              <w:marTop w:val="0"/>
              <w:marBottom w:val="0"/>
              <w:divBdr>
                <w:top w:val="none" w:sz="0" w:space="0" w:color="auto"/>
                <w:left w:val="none" w:sz="0" w:space="0" w:color="auto"/>
                <w:bottom w:val="none" w:sz="0" w:space="0" w:color="auto"/>
                <w:right w:val="none" w:sz="0" w:space="0" w:color="auto"/>
              </w:divBdr>
            </w:div>
            <w:div w:id="376855590">
              <w:marLeft w:val="0"/>
              <w:marRight w:val="0"/>
              <w:marTop w:val="0"/>
              <w:marBottom w:val="0"/>
              <w:divBdr>
                <w:top w:val="none" w:sz="0" w:space="0" w:color="auto"/>
                <w:left w:val="none" w:sz="0" w:space="0" w:color="auto"/>
                <w:bottom w:val="none" w:sz="0" w:space="0" w:color="auto"/>
                <w:right w:val="none" w:sz="0" w:space="0" w:color="auto"/>
              </w:divBdr>
            </w:div>
            <w:div w:id="1142113811">
              <w:marLeft w:val="0"/>
              <w:marRight w:val="0"/>
              <w:marTop w:val="0"/>
              <w:marBottom w:val="0"/>
              <w:divBdr>
                <w:top w:val="none" w:sz="0" w:space="0" w:color="auto"/>
                <w:left w:val="none" w:sz="0" w:space="0" w:color="auto"/>
                <w:bottom w:val="none" w:sz="0" w:space="0" w:color="auto"/>
                <w:right w:val="none" w:sz="0" w:space="0" w:color="auto"/>
              </w:divBdr>
            </w:div>
            <w:div w:id="1212571933">
              <w:marLeft w:val="0"/>
              <w:marRight w:val="0"/>
              <w:marTop w:val="0"/>
              <w:marBottom w:val="0"/>
              <w:divBdr>
                <w:top w:val="none" w:sz="0" w:space="0" w:color="auto"/>
                <w:left w:val="none" w:sz="0" w:space="0" w:color="auto"/>
                <w:bottom w:val="none" w:sz="0" w:space="0" w:color="auto"/>
                <w:right w:val="none" w:sz="0" w:space="0" w:color="auto"/>
              </w:divBdr>
            </w:div>
            <w:div w:id="142561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59848">
      <w:bodyDiv w:val="1"/>
      <w:marLeft w:val="0"/>
      <w:marRight w:val="0"/>
      <w:marTop w:val="0"/>
      <w:marBottom w:val="0"/>
      <w:divBdr>
        <w:top w:val="none" w:sz="0" w:space="0" w:color="auto"/>
        <w:left w:val="none" w:sz="0" w:space="0" w:color="auto"/>
        <w:bottom w:val="none" w:sz="0" w:space="0" w:color="auto"/>
        <w:right w:val="none" w:sz="0" w:space="0" w:color="auto"/>
      </w:divBdr>
    </w:div>
    <w:div w:id="1800799994">
      <w:bodyDiv w:val="1"/>
      <w:marLeft w:val="0"/>
      <w:marRight w:val="0"/>
      <w:marTop w:val="0"/>
      <w:marBottom w:val="0"/>
      <w:divBdr>
        <w:top w:val="none" w:sz="0" w:space="0" w:color="auto"/>
        <w:left w:val="none" w:sz="0" w:space="0" w:color="auto"/>
        <w:bottom w:val="none" w:sz="0" w:space="0" w:color="auto"/>
        <w:right w:val="none" w:sz="0" w:space="0" w:color="auto"/>
      </w:divBdr>
      <w:divsChild>
        <w:div w:id="392626400">
          <w:marLeft w:val="0"/>
          <w:marRight w:val="0"/>
          <w:marTop w:val="0"/>
          <w:marBottom w:val="0"/>
          <w:divBdr>
            <w:top w:val="none" w:sz="0" w:space="0" w:color="auto"/>
            <w:left w:val="none" w:sz="0" w:space="0" w:color="auto"/>
            <w:bottom w:val="none" w:sz="0" w:space="0" w:color="auto"/>
            <w:right w:val="none" w:sz="0" w:space="0" w:color="auto"/>
          </w:divBdr>
        </w:div>
        <w:div w:id="172572282">
          <w:marLeft w:val="0"/>
          <w:marRight w:val="0"/>
          <w:marTop w:val="0"/>
          <w:marBottom w:val="0"/>
          <w:divBdr>
            <w:top w:val="none" w:sz="0" w:space="0" w:color="auto"/>
            <w:left w:val="none" w:sz="0" w:space="0" w:color="auto"/>
            <w:bottom w:val="none" w:sz="0" w:space="0" w:color="auto"/>
            <w:right w:val="none" w:sz="0" w:space="0" w:color="auto"/>
          </w:divBdr>
        </w:div>
      </w:divsChild>
    </w:div>
    <w:div w:id="1971277126">
      <w:bodyDiv w:val="1"/>
      <w:marLeft w:val="0"/>
      <w:marRight w:val="0"/>
      <w:marTop w:val="0"/>
      <w:marBottom w:val="0"/>
      <w:divBdr>
        <w:top w:val="none" w:sz="0" w:space="0" w:color="auto"/>
        <w:left w:val="none" w:sz="0" w:space="0" w:color="auto"/>
        <w:bottom w:val="none" w:sz="0" w:space="0" w:color="auto"/>
        <w:right w:val="none" w:sz="0" w:space="0" w:color="auto"/>
      </w:divBdr>
      <w:divsChild>
        <w:div w:id="797995948">
          <w:marLeft w:val="0"/>
          <w:marRight w:val="0"/>
          <w:marTop w:val="0"/>
          <w:marBottom w:val="0"/>
          <w:divBdr>
            <w:top w:val="none" w:sz="0" w:space="0" w:color="auto"/>
            <w:left w:val="none" w:sz="0" w:space="0" w:color="auto"/>
            <w:bottom w:val="none" w:sz="0" w:space="0" w:color="auto"/>
            <w:right w:val="none" w:sz="0" w:space="0" w:color="auto"/>
          </w:divBdr>
        </w:div>
        <w:div w:id="154803712">
          <w:marLeft w:val="0"/>
          <w:marRight w:val="0"/>
          <w:marTop w:val="0"/>
          <w:marBottom w:val="0"/>
          <w:divBdr>
            <w:top w:val="none" w:sz="0" w:space="0" w:color="auto"/>
            <w:left w:val="none" w:sz="0" w:space="0" w:color="auto"/>
            <w:bottom w:val="none" w:sz="0" w:space="0" w:color="auto"/>
            <w:right w:val="none" w:sz="0" w:space="0" w:color="auto"/>
          </w:divBdr>
        </w:div>
      </w:divsChild>
    </w:div>
    <w:div w:id="19783359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ascadefunding.sploro.eu/application/new?program=ngi-sargasso-open-call-4" TargetMode="External"/><Relationship Id="rId18" Type="http://schemas.openxmlformats.org/officeDocument/2006/relationships/hyperlink" Target="https://sploro.sharepoint.com/sites/Proyectos/Documentos%20compartidos/GESTI&#211;N%20EUROPEOS/2-%20Gesti&#243;n/02-Proyectos/20230101_SARGASSO/03-Execution/WP3_Open_Call_Management/NGISargasso_OC4/Call%20for%20applicants/cascadefunding.sploro.eu/application/new?program=ngi-sargasso-open-call-4"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cascadefunding.sploro.eu/application/new?program=ngi-sargasso-open-call-4" TargetMode="External"/><Relationship Id="rId17" Type="http://schemas.openxmlformats.org/officeDocument/2006/relationships/hyperlink" Target="mailto:helpdesk@ngisargasso.eu" TargetMode="External"/><Relationship Id="rId2" Type="http://schemas.openxmlformats.org/officeDocument/2006/relationships/customXml" Target="../customXml/item2.xml"/><Relationship Id="rId16" Type="http://schemas.openxmlformats.org/officeDocument/2006/relationships/hyperlink" Target="https://ngisargasso.e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gisargasso.eu"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cascadefunding.sploro.eu/application/new?program=ngi-sargasso-brokerage-servic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elpdesk@ngisargasso.eu"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NGI Sargasso">
      <a:dk1>
        <a:sysClr val="windowText" lastClr="000000"/>
      </a:dk1>
      <a:lt1>
        <a:srgbClr val="B3B3B3"/>
      </a:lt1>
      <a:dk2>
        <a:srgbClr val="472F8C"/>
      </a:dk2>
      <a:lt2>
        <a:srgbClr val="B3B3B3"/>
      </a:lt2>
      <a:accent1>
        <a:srgbClr val="009DA7"/>
      </a:accent1>
      <a:accent2>
        <a:srgbClr val="7C99AD"/>
      </a:accent2>
      <a:accent3>
        <a:srgbClr val="472F8C"/>
      </a:accent3>
      <a:accent4>
        <a:srgbClr val="B3B3B3"/>
      </a:accent4>
      <a:accent5>
        <a:srgbClr val="009DA7"/>
      </a:accent5>
      <a:accent6>
        <a:srgbClr val="03183F"/>
      </a:accent6>
      <a:hlink>
        <a:srgbClr val="009DA7"/>
      </a:hlink>
      <a:folHlink>
        <a:srgbClr val="472F8C"/>
      </a:folHlink>
    </a:clrScheme>
    <a:fontScheme name="NGI Sargasso">
      <a:majorFont>
        <a:latin typeface="Comfortaa Bold"/>
        <a:ea typeface=""/>
        <a:cs typeface=""/>
      </a:majorFont>
      <a:minorFont>
        <a:latin typeface="Montserra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854C83D1B67D04B90924F6F5AAA4029" ma:contentTypeVersion="13" ma:contentTypeDescription="Crear nuevo documento." ma:contentTypeScope="" ma:versionID="5be0296edd7c1417e0785fcbe3050286">
  <xsd:schema xmlns:xsd="http://www.w3.org/2001/XMLSchema" xmlns:xs="http://www.w3.org/2001/XMLSchema" xmlns:p="http://schemas.microsoft.com/office/2006/metadata/properties" xmlns:ns2="47cfd2e1-ca95-4d6e-a4ee-b9d89d36f3ee" xmlns:ns3="57dec160-6902-4d51-8b16-3315f77bd77a" targetNamespace="http://schemas.microsoft.com/office/2006/metadata/properties" ma:root="true" ma:fieldsID="ee62b84eb4393a7e7e6b167ad7a44e00" ns2:_="" ns3:_="">
    <xsd:import namespace="47cfd2e1-ca95-4d6e-a4ee-b9d89d36f3ee"/>
    <xsd:import namespace="57dec160-6902-4d51-8b16-3315f77bd77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cfd2e1-ca95-4d6e-a4ee-b9d89d36f3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9748fa32-2c86-4eb4-8a30-862adc17a02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dec160-6902-4d51-8b16-3315f77bd77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736725b-4039-4898-8f48-f50a455b2de1}" ma:internalName="TaxCatchAll" ma:showField="CatchAllData" ma:web="57dec160-6902-4d51-8b16-3315f77bd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7cfd2e1-ca95-4d6e-a4ee-b9d89d36f3ee">
      <Terms xmlns="http://schemas.microsoft.com/office/infopath/2007/PartnerControls"/>
    </lcf76f155ced4ddcb4097134ff3c332f>
    <TaxCatchAll xmlns="57dec160-6902-4d51-8b16-3315f77bd77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022B45-D5A3-42BD-8B0D-2EE6E7EDC51A}"/>
</file>

<file path=customXml/itemProps2.xml><?xml version="1.0" encoding="utf-8"?>
<ds:datastoreItem xmlns:ds="http://schemas.openxmlformats.org/officeDocument/2006/customXml" ds:itemID="{3527CFF5-0F65-485B-B9D3-D81CE9F122A8}">
  <ds:schemaRefs>
    <ds:schemaRef ds:uri="http://schemas.microsoft.com/office/2006/metadata/properties"/>
    <ds:schemaRef ds:uri="http://schemas.microsoft.com/office/infopath/2007/PartnerControls"/>
    <ds:schemaRef ds:uri="58fb4963-b994-41ea-ae30-a476fc983c4a"/>
    <ds:schemaRef ds:uri="f1633f06-3c78-454b-a182-c9d0e432dc45"/>
  </ds:schemaRefs>
</ds:datastoreItem>
</file>

<file path=customXml/itemProps3.xml><?xml version="1.0" encoding="utf-8"?>
<ds:datastoreItem xmlns:ds="http://schemas.openxmlformats.org/officeDocument/2006/customXml" ds:itemID="{791C6811-D5D1-4C78-A2D1-872C72C5020D}">
  <ds:schemaRefs>
    <ds:schemaRef ds:uri="http://schemas.microsoft.com/sharepoint/v3/contenttype/forms"/>
  </ds:schemaRefs>
</ds:datastoreItem>
</file>

<file path=customXml/itemProps4.xml><?xml version="1.0" encoding="utf-8"?>
<ds:datastoreItem xmlns:ds="http://schemas.openxmlformats.org/officeDocument/2006/customXml" ds:itemID="{3A3FD10C-B9C9-41A1-B3DF-561A4A9E0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1534</Words>
  <Characters>8438</Characters>
  <Application>Microsoft Office Word</Application>
  <DocSecurity>0</DocSecurity>
  <Lines>70</Lines>
  <Paragraphs>19</Paragraphs>
  <ScaleCrop>false</ScaleCrop>
  <Company/>
  <LinksUpToDate>false</LinksUpToDate>
  <CharactersWithSpaces>9953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AUSTRALO</dc:creator>
  <cp:keywords>GENOMED4ALL</cp:keywords>
  <dc:description/>
  <cp:lastModifiedBy>Marta Fernández</cp:lastModifiedBy>
  <cp:revision>63</cp:revision>
  <cp:lastPrinted>2021-01-29T01:31:00Z</cp:lastPrinted>
  <dcterms:created xsi:type="dcterms:W3CDTF">2023-10-13T07:27:00Z</dcterms:created>
  <dcterms:modified xsi:type="dcterms:W3CDTF">2024-05-30T07:22:00Z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0x01010072063A8584D5A94D985B7B14A120C87E</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2023-05-05T08:21:58Z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0b928a50-de05-402b-aabe-5e12970ba160</vt:lpwstr>
  </property>
  <property fmtid="{D5CDD505-2E9C-101B-9397-08002B2CF9AE}" pid="10" name="MSIP_Label_6bd9ddd1-4d20-43f6-abfa-fc3c07406f94_ContentBits">
    <vt:lpwstr>0</vt:lpwstr>
  </property>
</Properties>
</file>